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ПУБЛИЧНАЯ ОФЕРТА</w:t>
      </w:r>
    </w:p>
    <w:p w:rsidR="00595324" w:rsidRDefault="00595324" w:rsidP="00FD20DD">
      <w:pPr>
        <w:spacing w:after="80" w:line="123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участии в Программе привилегий «</w:t>
      </w:r>
      <w:r w:rsidR="001F604F">
        <w:rPr>
          <w:rFonts w:eastAsia="Times New Roman"/>
          <w:b/>
          <w:bCs/>
          <w:sz w:val="28"/>
          <w:szCs w:val="28"/>
        </w:rPr>
        <w:t>КЛАССИК</w:t>
      </w:r>
      <w:r>
        <w:rPr>
          <w:rFonts w:eastAsia="Times New Roman"/>
          <w:b/>
          <w:bCs/>
          <w:sz w:val="28"/>
          <w:szCs w:val="28"/>
        </w:rPr>
        <w:t>»</w:t>
      </w:r>
    </w:p>
    <w:p w:rsidR="00595324" w:rsidRDefault="00595324" w:rsidP="00FD20DD">
      <w:pPr>
        <w:spacing w:after="80" w:line="120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издание №</w:t>
      </w:r>
      <w:r w:rsidR="00AE5FE7">
        <w:rPr>
          <w:rFonts w:eastAsia="Times New Roman"/>
          <w:b/>
          <w:bCs/>
          <w:sz w:val="28"/>
          <w:szCs w:val="28"/>
        </w:rPr>
        <w:t>1</w:t>
      </w:r>
    </w:p>
    <w:p w:rsidR="00595324" w:rsidRDefault="00832A73" w:rsidP="00FD20DD">
      <w:pPr>
        <w:tabs>
          <w:tab w:val="left" w:pos="6066"/>
          <w:tab w:val="left" w:pos="8526"/>
        </w:tabs>
        <w:spacing w:after="80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Настоящий Договор</w:t>
      </w:r>
      <w:r w:rsidR="00AE5FE7">
        <w:rPr>
          <w:rFonts w:eastAsia="Times New Roman"/>
          <w:sz w:val="24"/>
          <w:szCs w:val="24"/>
        </w:rPr>
        <w:t xml:space="preserve"> является официальной публичной </w:t>
      </w:r>
      <w:r>
        <w:rPr>
          <w:rFonts w:eastAsia="Times New Roman"/>
          <w:sz w:val="24"/>
          <w:szCs w:val="24"/>
        </w:rPr>
        <w:t>письменной офертой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3"/>
          <w:szCs w:val="23"/>
        </w:rPr>
        <w:t>(предложением)</w:t>
      </w:r>
      <w:r w:rsidR="00AE5FE7">
        <w:rPr>
          <w:rFonts w:eastAsia="Times New Roman"/>
          <w:sz w:val="23"/>
          <w:szCs w:val="23"/>
        </w:rPr>
        <w:t xml:space="preserve"> ООО </w:t>
      </w:r>
      <w:r>
        <w:rPr>
          <w:rFonts w:eastAsia="Times New Roman"/>
          <w:sz w:val="24"/>
          <w:szCs w:val="24"/>
        </w:rPr>
        <w:t>«</w:t>
      </w:r>
      <w:proofErr w:type="spellStart"/>
      <w:r w:rsidR="00AE5FE7">
        <w:rPr>
          <w:rFonts w:eastAsia="Times New Roman"/>
          <w:sz w:val="24"/>
          <w:szCs w:val="24"/>
        </w:rPr>
        <w:t>СИМцентр</w:t>
      </w:r>
      <w:proofErr w:type="spellEnd"/>
      <w:r>
        <w:rPr>
          <w:rFonts w:eastAsia="Times New Roman"/>
          <w:sz w:val="24"/>
          <w:szCs w:val="24"/>
        </w:rPr>
        <w:t xml:space="preserve">» (далее </w:t>
      </w:r>
      <w:r w:rsidR="0077657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="00AE5FE7">
        <w:rPr>
          <w:rFonts w:ascii="Times" w:eastAsia="Times" w:hAnsi="Times" w:cs="Times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Оператор</w:t>
      </w:r>
      <w:r w:rsidR="00AE5FE7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) адресованной всем заинтересованным лицам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Клиенты), вместе именуемые Стороны, заключить на определенных в настоящем документе условиях Договор об участии в Программе привилегий «</w:t>
      </w:r>
      <w:r w:rsidR="001F604F">
        <w:rPr>
          <w:rFonts w:eastAsia="Times New Roman"/>
          <w:sz w:val="24"/>
          <w:szCs w:val="24"/>
        </w:rPr>
        <w:t>Классик</w:t>
      </w:r>
      <w:r>
        <w:rPr>
          <w:rFonts w:eastAsia="Times New Roman"/>
          <w:sz w:val="24"/>
          <w:szCs w:val="24"/>
        </w:rPr>
        <w:t xml:space="preserve">»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Программа).</w:t>
      </w:r>
    </w:p>
    <w:p w:rsidR="00595324" w:rsidRDefault="00832A73" w:rsidP="00FD20DD">
      <w:pPr>
        <w:spacing w:after="80" w:line="234" w:lineRule="auto"/>
        <w:ind w:left="7" w:firstLine="5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Текст данного Договора является публичной офертой в соответствии со статьей 435 и частью 2 статьи 437 Гражданского кодекса РФ.</w:t>
      </w:r>
    </w:p>
    <w:p w:rsidR="00595324" w:rsidRDefault="00832A73" w:rsidP="00FD20DD">
      <w:pPr>
        <w:spacing w:after="80" w:line="236" w:lineRule="auto"/>
        <w:ind w:left="7" w:firstLine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лица, которому адресована оферта, о её принятии признается Акцептом и в соответствии с пунктом 3 статьи 438 Гражданского кодекса РФ акцепт оферты равносилен заключению договора на условиях, изложенных в оферте.</w:t>
      </w:r>
    </w:p>
    <w:p w:rsidR="00595324" w:rsidRDefault="00832A73" w:rsidP="00FD20DD">
      <w:pPr>
        <w:spacing w:after="80" w:line="238" w:lineRule="auto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Предметом настоящего Договора является возм</w:t>
      </w:r>
      <w:r w:rsidR="006F327C">
        <w:rPr>
          <w:rFonts w:eastAsia="Times New Roman"/>
          <w:sz w:val="24"/>
          <w:szCs w:val="24"/>
        </w:rPr>
        <w:t>ожность Клиентов пользоваться Привилегиям</w:t>
      </w:r>
      <w:r>
        <w:rPr>
          <w:rFonts w:eastAsia="Times New Roman"/>
          <w:sz w:val="24"/>
          <w:szCs w:val="24"/>
        </w:rPr>
        <w:t>и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предоставляемыми</w:t>
      </w:r>
      <w:r w:rsidR="00AE5FE7">
        <w:rPr>
          <w:rFonts w:eastAsia="Times New Roman"/>
          <w:sz w:val="24"/>
          <w:szCs w:val="24"/>
        </w:rPr>
        <w:t xml:space="preserve"> Оператором и </w:t>
      </w:r>
      <w:r w:rsidR="006F327C" w:rsidRPr="006F327C">
        <w:rPr>
          <w:rFonts w:eastAsia="Times New Roman"/>
          <w:sz w:val="24"/>
          <w:szCs w:val="24"/>
        </w:rPr>
        <w:t>Компаниями-</w:t>
      </w:r>
      <w:r w:rsidRPr="006F327C">
        <w:rPr>
          <w:rFonts w:eastAsia="Times New Roman"/>
          <w:sz w:val="24"/>
          <w:szCs w:val="24"/>
        </w:rPr>
        <w:t>Партнерами (Далее – Партнеры),</w:t>
      </w:r>
      <w:r>
        <w:rPr>
          <w:rFonts w:eastAsia="Times New Roman"/>
          <w:sz w:val="24"/>
          <w:szCs w:val="24"/>
        </w:rPr>
        <w:t xml:space="preserve"> заключившими Договор с Оператором на участие в Программе.</w:t>
      </w:r>
    </w:p>
    <w:p w:rsidR="00595324" w:rsidRDefault="00832A73" w:rsidP="00FD20DD">
      <w:pPr>
        <w:numPr>
          <w:ilvl w:val="0"/>
          <w:numId w:val="3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Основные понятия и термины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Оферта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(состав условий)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намерении Оператора обеспечить предоставление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AE5FE7" w:rsidRPr="006F327C">
        <w:rPr>
          <w:rFonts w:eastAsia="Times New Roman"/>
          <w:bCs/>
          <w:sz w:val="24"/>
          <w:szCs w:val="24"/>
        </w:rPr>
        <w:t>Оператором,</w:t>
      </w:r>
      <w:r w:rsidR="00AE5FE7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</w:t>
      </w:r>
      <w:r w:rsidR="006F327C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рами Программы работ, услу</w:t>
      </w:r>
      <w:r w:rsidR="00AE5FE7">
        <w:rPr>
          <w:rFonts w:eastAsia="Times New Roman"/>
          <w:sz w:val="24"/>
          <w:szCs w:val="24"/>
        </w:rPr>
        <w:t>г</w:t>
      </w:r>
      <w:r>
        <w:rPr>
          <w:rFonts w:eastAsia="Times New Roman"/>
          <w:sz w:val="24"/>
          <w:szCs w:val="24"/>
        </w:rPr>
        <w:t xml:space="preserve"> Клиентам в соответствии с определенными Программой условиями.</w:t>
      </w:r>
    </w:p>
    <w:p w:rsidR="00595324" w:rsidRDefault="00832A7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Акцепт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 лица,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которому адресована оферта,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её принятии.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«Программа привилегий «</w:t>
      </w:r>
      <w:r w:rsidR="001F604F">
        <w:rPr>
          <w:rFonts w:eastAsia="Times New Roman"/>
          <w:b/>
          <w:bCs/>
          <w:sz w:val="24"/>
          <w:szCs w:val="24"/>
        </w:rPr>
        <w:t>Классик</w:t>
      </w:r>
      <w:r>
        <w:rPr>
          <w:rFonts w:eastAsia="Times New Roman"/>
          <w:b/>
          <w:bCs/>
          <w:sz w:val="24"/>
          <w:szCs w:val="24"/>
        </w:rPr>
        <w:t xml:space="preserve">» («Программа»)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означает взаимоотношения, в которых Клиент, приобретающий </w:t>
      </w:r>
      <w:r w:rsidR="006F327C">
        <w:rPr>
          <w:rFonts w:eastAsia="Times New Roman"/>
          <w:sz w:val="24"/>
          <w:szCs w:val="24"/>
        </w:rPr>
        <w:t xml:space="preserve">программу у Оператора, получает привилегии по </w:t>
      </w:r>
      <w:r w:rsidR="00AE5FE7">
        <w:rPr>
          <w:rFonts w:eastAsia="Times New Roman"/>
          <w:sz w:val="24"/>
          <w:szCs w:val="24"/>
        </w:rPr>
        <w:t>работ</w:t>
      </w:r>
      <w:r w:rsidR="006F327C">
        <w:rPr>
          <w:rFonts w:eastAsia="Times New Roman"/>
          <w:sz w:val="24"/>
          <w:szCs w:val="24"/>
        </w:rPr>
        <w:t>ам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услуг</w:t>
      </w:r>
      <w:r w:rsidR="006F327C">
        <w:rPr>
          <w:rFonts w:eastAsia="Times New Roman"/>
          <w:sz w:val="24"/>
          <w:szCs w:val="24"/>
        </w:rPr>
        <w:t>ам</w:t>
      </w:r>
      <w:r>
        <w:rPr>
          <w:rFonts w:eastAsia="Times New Roman"/>
          <w:sz w:val="24"/>
          <w:szCs w:val="24"/>
        </w:rPr>
        <w:t xml:space="preserve"> у </w:t>
      </w:r>
      <w:r w:rsidR="00AE5FE7">
        <w:rPr>
          <w:rFonts w:eastAsia="Times New Roman"/>
          <w:sz w:val="24"/>
          <w:szCs w:val="24"/>
        </w:rPr>
        <w:t xml:space="preserve">Оператора или </w:t>
      </w:r>
      <w:r w:rsidR="006F327C">
        <w:rPr>
          <w:rFonts w:eastAsia="Times New Roman"/>
          <w:sz w:val="24"/>
          <w:szCs w:val="24"/>
        </w:rPr>
        <w:t>Партнеров, в</w:t>
      </w:r>
      <w:r>
        <w:rPr>
          <w:rFonts w:eastAsia="Times New Roman"/>
          <w:sz w:val="24"/>
          <w:szCs w:val="24"/>
        </w:rPr>
        <w:t xml:space="preserve"> соответствии с настоящими Правилами.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«Привилегия»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возможность приобретения услуг,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14041A">
        <w:rPr>
          <w:rFonts w:eastAsia="Times New Roman"/>
          <w:sz w:val="24"/>
          <w:szCs w:val="24"/>
        </w:rPr>
        <w:t>работ Оператора,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Партнеров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финансовой выгодой. Дополнительно в качестве Привилегии Клиентам могут предоставляться различные материальные блага или специальные</w:t>
      </w:r>
      <w:r w:rsidR="0014041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предложения (посещение эксклюзивных мероприятий, возможность участия в специальных акциях).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14041A">
        <w:rPr>
          <w:rFonts w:eastAsia="Times New Roman"/>
          <w:b/>
          <w:bCs/>
          <w:sz w:val="24"/>
          <w:szCs w:val="24"/>
        </w:rPr>
        <w:t>Бонусные баллы</w:t>
      </w:r>
      <w:r>
        <w:rPr>
          <w:rFonts w:eastAsia="Times New Roman"/>
          <w:b/>
          <w:bCs/>
          <w:sz w:val="24"/>
          <w:szCs w:val="24"/>
        </w:rPr>
        <w:t xml:space="preserve">» </w:t>
      </w:r>
      <w:r>
        <w:rPr>
          <w:rFonts w:eastAsia="Times New Roman"/>
          <w:sz w:val="24"/>
          <w:szCs w:val="24"/>
        </w:rPr>
        <w:t>–</w:t>
      </w:r>
      <w:r w:rsidR="0014041A">
        <w:rPr>
          <w:rFonts w:eastAsia="Times New Roman"/>
          <w:sz w:val="24"/>
          <w:szCs w:val="24"/>
        </w:rPr>
        <w:t xml:space="preserve"> это бонусные баллы, начисляемые в рамках программы «СИМ объединяет».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«Регистрационный пакет» </w:t>
      </w:r>
      <w:r>
        <w:rPr>
          <w:rFonts w:eastAsia="Times New Roman"/>
          <w:sz w:val="24"/>
          <w:szCs w:val="24"/>
        </w:rPr>
        <w:t>– включает в себя конверт с кратким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описанием Правил Программы и перечнем Партнеров, с уведомлением о сборе и обработке персональных данных Клиента Программы, а </w:t>
      </w:r>
      <w:proofErr w:type="gramStart"/>
      <w:r>
        <w:rPr>
          <w:rFonts w:eastAsia="Times New Roman"/>
          <w:sz w:val="24"/>
          <w:szCs w:val="24"/>
        </w:rPr>
        <w:t>так же</w:t>
      </w:r>
      <w:proofErr w:type="gramEnd"/>
      <w:r>
        <w:rPr>
          <w:rFonts w:eastAsia="Times New Roman"/>
          <w:sz w:val="24"/>
          <w:szCs w:val="24"/>
        </w:rPr>
        <w:t xml:space="preserve"> обязательные уведомления об иных сведениях, согласно тр</w:t>
      </w:r>
      <w:r w:rsidR="0014041A">
        <w:rPr>
          <w:rFonts w:eastAsia="Times New Roman"/>
          <w:sz w:val="24"/>
          <w:szCs w:val="24"/>
        </w:rPr>
        <w:t>ебованиям ФЗ РФ «О защите персо</w:t>
      </w:r>
      <w:r>
        <w:rPr>
          <w:rFonts w:eastAsia="Times New Roman"/>
          <w:sz w:val="24"/>
          <w:szCs w:val="24"/>
        </w:rPr>
        <w:t>нальных данных» № 152 от 27.07.2006 г.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«Персональные данные»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информация о Клиенте,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предоставленная им добровольно Оператору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 w:rsidR="006F327C">
        <w:rPr>
          <w:rFonts w:eastAsia="Times New Roman"/>
          <w:sz w:val="24"/>
          <w:szCs w:val="24"/>
        </w:rPr>
        <w:t xml:space="preserve"> приобретении Программы</w:t>
      </w:r>
      <w:r>
        <w:rPr>
          <w:rFonts w:eastAsia="Times New Roman"/>
          <w:sz w:val="24"/>
          <w:szCs w:val="24"/>
        </w:rPr>
        <w:t>, позволяющая идентифицировать этого Клиента в рамках Программы.</w:t>
      </w:r>
    </w:p>
    <w:p w:rsidR="00595324" w:rsidRDefault="00832A73" w:rsidP="00FD20DD">
      <w:pPr>
        <w:spacing w:after="80"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Оператор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Общество с ограниченной ответственностью</w:t>
      </w:r>
      <w:r w:rsidRPr="003D20EE">
        <w:rPr>
          <w:rFonts w:eastAsia="Times New Roman"/>
          <w:b/>
          <w:bCs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«</w:t>
      </w:r>
      <w:proofErr w:type="spellStart"/>
      <w:r w:rsidR="0014041A" w:rsidRPr="003D20EE">
        <w:rPr>
          <w:rFonts w:eastAsia="Times New Roman"/>
          <w:sz w:val="24"/>
          <w:szCs w:val="24"/>
        </w:rPr>
        <w:t>СИМцентр</w:t>
      </w:r>
      <w:proofErr w:type="spellEnd"/>
      <w:r w:rsidRPr="003D20EE">
        <w:rPr>
          <w:rFonts w:eastAsia="Times New Roman"/>
          <w:sz w:val="24"/>
          <w:szCs w:val="24"/>
        </w:rPr>
        <w:t>» (юридический адрес:</w:t>
      </w:r>
      <w:r w:rsidRPr="003D20EE">
        <w:rPr>
          <w:rFonts w:eastAsia="Times New Roman"/>
          <w:b/>
          <w:bCs/>
          <w:sz w:val="24"/>
          <w:szCs w:val="24"/>
        </w:rPr>
        <w:t xml:space="preserve"> </w:t>
      </w:r>
      <w:r w:rsidR="003D20EE" w:rsidRPr="003D20EE">
        <w:rPr>
          <w:rFonts w:eastAsia="Times New Roman"/>
          <w:bCs/>
          <w:sz w:val="24"/>
          <w:szCs w:val="24"/>
        </w:rPr>
        <w:t>117105, г. Москва, Варшавское ш., д. 26, стр. 11</w:t>
      </w:r>
      <w:r w:rsidR="003D20EE" w:rsidRPr="003D20EE">
        <w:rPr>
          <w:rFonts w:eastAsia="Times New Roman"/>
          <w:sz w:val="24"/>
          <w:szCs w:val="24"/>
        </w:rPr>
        <w:t xml:space="preserve">, </w:t>
      </w:r>
      <w:r w:rsidRPr="003D20EE">
        <w:rPr>
          <w:rFonts w:eastAsia="Times New Roman"/>
          <w:sz w:val="24"/>
          <w:szCs w:val="24"/>
        </w:rPr>
        <w:t>ИНН</w:t>
      </w:r>
      <w:r w:rsidR="003D20EE" w:rsidRPr="003D20EE">
        <w:rPr>
          <w:rFonts w:eastAsia="Times New Roman"/>
          <w:sz w:val="24"/>
          <w:szCs w:val="24"/>
        </w:rPr>
        <w:t>/</w:t>
      </w:r>
      <w:r w:rsidRPr="003D20EE">
        <w:rPr>
          <w:rFonts w:eastAsia="Times New Roman"/>
          <w:sz w:val="24"/>
          <w:szCs w:val="24"/>
        </w:rPr>
        <w:t>КПП</w:t>
      </w:r>
      <w:r w:rsidR="003D20EE" w:rsidRPr="003D20EE">
        <w:rPr>
          <w:rFonts w:eastAsia="Times New Roman"/>
          <w:sz w:val="24"/>
          <w:szCs w:val="24"/>
        </w:rPr>
        <w:t xml:space="preserve"> </w:t>
      </w:r>
      <w:r w:rsidR="003D20EE" w:rsidRPr="003D20EE">
        <w:rPr>
          <w:rFonts w:eastAsiaTheme="minorHAnsi" w:cstheme="minorBidi"/>
          <w:lang w:eastAsia="en-US"/>
        </w:rPr>
        <w:t>7726501881/772601001</w:t>
      </w:r>
      <w:r w:rsidRPr="003D20EE">
        <w:rPr>
          <w:rFonts w:eastAsia="Times New Roman"/>
          <w:sz w:val="24"/>
          <w:szCs w:val="24"/>
        </w:rPr>
        <w:t>;</w:t>
      </w:r>
      <w:r w:rsidRPr="003D20EE">
        <w:rPr>
          <w:rFonts w:ascii="Times" w:eastAsia="Times" w:hAnsi="Times" w:cs="Times"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ОГРН</w:t>
      </w:r>
      <w:r w:rsidR="00B63E36">
        <w:rPr>
          <w:rFonts w:eastAsia="Times New Roman"/>
          <w:sz w:val="24"/>
          <w:szCs w:val="24"/>
        </w:rPr>
        <w:t xml:space="preserve"> </w:t>
      </w:r>
      <w:r w:rsidR="003D20EE" w:rsidRPr="003D20EE">
        <w:rPr>
          <w:rFonts w:eastAsia="Times New Roman"/>
          <w:sz w:val="24"/>
          <w:szCs w:val="24"/>
        </w:rPr>
        <w:t>1047796042392</w:t>
      </w:r>
      <w:r w:rsidRPr="003D20EE">
        <w:rPr>
          <w:rFonts w:eastAsia="Times New Roman"/>
          <w:sz w:val="24"/>
          <w:szCs w:val="24"/>
        </w:rPr>
        <w:t>),</w:t>
      </w:r>
      <w:r>
        <w:rPr>
          <w:rFonts w:eastAsia="Times New Roman"/>
          <w:sz w:val="24"/>
          <w:szCs w:val="24"/>
        </w:rPr>
        <w:t xml:space="preserve"> определяет Правила Программы и условия участия, организует информационно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техническое обслуживание Участников Программы. Оператор обладает исключительными правами по управлению и развитию Программы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Партн</w:t>
      </w:r>
      <w:r w:rsidR="006F327C">
        <w:rPr>
          <w:rFonts w:eastAsia="Times New Roman"/>
          <w:b/>
          <w:bCs/>
          <w:sz w:val="24"/>
          <w:szCs w:val="24"/>
        </w:rPr>
        <w:t>е</w:t>
      </w:r>
      <w:r>
        <w:rPr>
          <w:rFonts w:eastAsia="Times New Roman"/>
          <w:b/>
          <w:bCs/>
          <w:sz w:val="24"/>
          <w:szCs w:val="24"/>
        </w:rPr>
        <w:t xml:space="preserve">р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юридическое лицо или индивидуальный предприниматель,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вошедшие в Программу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договорной основе, и предоставляющие Клиентам Привилегии на работы и услуги.</w:t>
      </w:r>
    </w:p>
    <w:p w:rsidR="00595324" w:rsidRDefault="00832A73" w:rsidP="00FD20DD">
      <w:pPr>
        <w:spacing w:after="80" w:line="239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Клиент (Участник Программы </w:t>
      </w:r>
      <w:r>
        <w:rPr>
          <w:rFonts w:ascii="Times" w:eastAsia="Times" w:hAnsi="Times" w:cs="Times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физическое лицо)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любое дееспособное физическое лицо</w:t>
      </w:r>
      <w:r w:rsidR="0014041A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 путем совершения предусмотренных настоящим Договором действий заключило с Оператором Догово</w:t>
      </w:r>
      <w:r w:rsidR="006F327C">
        <w:rPr>
          <w:rFonts w:eastAsia="Times New Roman"/>
          <w:sz w:val="24"/>
          <w:szCs w:val="24"/>
        </w:rPr>
        <w:t>р публичной оферты об участии в</w:t>
      </w:r>
      <w:r>
        <w:rPr>
          <w:rFonts w:eastAsia="Times New Roman"/>
          <w:sz w:val="24"/>
          <w:szCs w:val="24"/>
        </w:rPr>
        <w:t xml:space="preserve"> Программе привилегий «</w:t>
      </w:r>
      <w:r w:rsidR="003D3BBE">
        <w:rPr>
          <w:rFonts w:eastAsia="Times New Roman"/>
          <w:sz w:val="24"/>
          <w:szCs w:val="24"/>
        </w:rPr>
        <w:t>Классик</w:t>
      </w:r>
      <w:r>
        <w:rPr>
          <w:rFonts w:eastAsia="Times New Roman"/>
          <w:sz w:val="24"/>
          <w:szCs w:val="24"/>
        </w:rPr>
        <w:t>». Клиентом может быть только физическое лицо, получающее работу, услугу исключительно для личных либо семейных нужд, несвязанных с осуществлением предпринимательской деятельности.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«Акция»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краткосрочное маркетинговое и/или рекламное мероприятие,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направленное на продвижение товаров (работ, услуг), проводимое по инициативе </w:t>
      </w:r>
      <w:r w:rsidR="00023846">
        <w:rPr>
          <w:rFonts w:eastAsia="Times New Roman"/>
          <w:sz w:val="24"/>
          <w:szCs w:val="24"/>
        </w:rPr>
        <w:t xml:space="preserve">Оператора или </w:t>
      </w:r>
      <w:r>
        <w:rPr>
          <w:rFonts w:eastAsia="Times New Roman"/>
          <w:sz w:val="24"/>
          <w:szCs w:val="24"/>
        </w:rPr>
        <w:t>Партнеров.</w:t>
      </w:r>
    </w:p>
    <w:p w:rsidR="00595324" w:rsidRDefault="00023846" w:rsidP="00FD20DD">
      <w:pPr>
        <w:spacing w:after="80"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</w:t>
      </w:r>
      <w:r w:rsidR="00832A73">
        <w:rPr>
          <w:rFonts w:eastAsia="Times New Roman"/>
          <w:b/>
          <w:bCs/>
          <w:sz w:val="24"/>
          <w:szCs w:val="24"/>
        </w:rPr>
        <w:t xml:space="preserve">аботы, услуги </w:t>
      </w:r>
      <w:r>
        <w:rPr>
          <w:rFonts w:eastAsia="Times New Roman"/>
          <w:sz w:val="24"/>
          <w:szCs w:val="24"/>
        </w:rPr>
        <w:t xml:space="preserve">- </w:t>
      </w:r>
      <w:r w:rsidR="00832A73">
        <w:rPr>
          <w:rFonts w:eastAsia="Times New Roman"/>
          <w:sz w:val="24"/>
          <w:szCs w:val="24"/>
        </w:rPr>
        <w:t>работы, услуги</w:t>
      </w:r>
      <w:r>
        <w:rPr>
          <w:rFonts w:eastAsia="Times New Roman"/>
          <w:sz w:val="24"/>
          <w:szCs w:val="24"/>
        </w:rPr>
        <w:t>, предусмотренные Программой</w:t>
      </w:r>
      <w:r w:rsidR="00832A73">
        <w:rPr>
          <w:rFonts w:eastAsia="Times New Roman"/>
          <w:sz w:val="24"/>
          <w:szCs w:val="24"/>
        </w:rPr>
        <w:t xml:space="preserve">. Ответственность за качество работ, услуг и соблюдение всех иных к ним требовании, предъявляемых законодательством РФ о защите прав потребителей, возложена на </w:t>
      </w:r>
      <w:r>
        <w:rPr>
          <w:rFonts w:eastAsia="Times New Roman"/>
          <w:sz w:val="24"/>
          <w:szCs w:val="24"/>
        </w:rPr>
        <w:t>Оператора и Партнеров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832A73" w:rsidP="00FD20DD">
      <w:pPr>
        <w:spacing w:after="80" w:line="234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«Сайт»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Интернет</w:t>
      </w:r>
      <w:r w:rsidRPr="00503579">
        <w:rPr>
          <w:rFonts w:ascii="Times" w:eastAsia="Times" w:hAnsi="Times" w:cs="Times"/>
          <w:sz w:val="24"/>
          <w:szCs w:val="24"/>
        </w:rPr>
        <w:t>-</w:t>
      </w:r>
      <w:r w:rsidRPr="00503579">
        <w:rPr>
          <w:rFonts w:eastAsia="Times New Roman"/>
          <w:sz w:val="24"/>
          <w:szCs w:val="24"/>
        </w:rPr>
        <w:t>сайт</w:t>
      </w:r>
      <w:r w:rsidR="00503579">
        <w:rPr>
          <w:rFonts w:eastAsia="Times New Roman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  <w:lang w:val="en-US"/>
        </w:rPr>
        <w:t>www</w:t>
      </w:r>
      <w:r w:rsidR="00503579" w:rsidRPr="00503579">
        <w:rPr>
          <w:rFonts w:eastAsia="Times New Roman"/>
          <w:sz w:val="24"/>
          <w:szCs w:val="24"/>
        </w:rPr>
        <w:t>.</w:t>
      </w:r>
      <w:r w:rsidR="00503579">
        <w:rPr>
          <w:rFonts w:eastAsia="Times New Roman"/>
          <w:sz w:val="24"/>
          <w:szCs w:val="24"/>
          <w:lang w:val="en-US"/>
        </w:rPr>
        <w:t>sim</w:t>
      </w:r>
      <w:r w:rsidR="00503579" w:rsidRPr="00503579">
        <w:rPr>
          <w:rFonts w:eastAsia="Times New Roman"/>
          <w:sz w:val="24"/>
          <w:szCs w:val="24"/>
        </w:rPr>
        <w:t>-</w:t>
      </w:r>
      <w:r w:rsidR="00503579">
        <w:rPr>
          <w:rFonts w:eastAsia="Times New Roman"/>
          <w:sz w:val="24"/>
          <w:szCs w:val="24"/>
          <w:lang w:val="en-US"/>
        </w:rPr>
        <w:t>auto</w:t>
      </w:r>
      <w:r w:rsidR="00503579" w:rsidRPr="00503579">
        <w:rPr>
          <w:rFonts w:eastAsia="Times New Roman"/>
          <w:sz w:val="24"/>
          <w:szCs w:val="24"/>
        </w:rPr>
        <w:t>.</w:t>
      </w:r>
      <w:proofErr w:type="spellStart"/>
      <w:r w:rsidR="00503579">
        <w:rPr>
          <w:rFonts w:eastAsia="Times New Roman"/>
          <w:sz w:val="24"/>
          <w:szCs w:val="24"/>
          <w:lang w:val="en-US"/>
        </w:rPr>
        <w:t>ru</w:t>
      </w:r>
      <w:proofErr w:type="spellEnd"/>
      <w:r w:rsidR="006F327C">
        <w:rPr>
          <w:rFonts w:eastAsia="Times New Roman"/>
          <w:sz w:val="24"/>
          <w:szCs w:val="24"/>
        </w:rPr>
        <w:t>, на котором размещены условия Программы</w:t>
      </w:r>
      <w:r>
        <w:rPr>
          <w:rFonts w:eastAsia="Times New Roman"/>
          <w:sz w:val="24"/>
          <w:szCs w:val="24"/>
        </w:rPr>
        <w:t>.</w:t>
      </w:r>
    </w:p>
    <w:p w:rsidR="00595324" w:rsidRDefault="00CC0BE1" w:rsidP="00FD20DD">
      <w:pPr>
        <w:spacing w:after="80" w:line="235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832A73">
        <w:rPr>
          <w:rFonts w:eastAsia="Times New Roman"/>
          <w:b/>
          <w:bCs/>
          <w:sz w:val="24"/>
          <w:szCs w:val="24"/>
        </w:rPr>
        <w:t>Мобильное приложение</w:t>
      </w:r>
      <w:r>
        <w:rPr>
          <w:rFonts w:eastAsia="Times New Roman"/>
          <w:b/>
          <w:bCs/>
          <w:sz w:val="24"/>
          <w:szCs w:val="24"/>
        </w:rPr>
        <w:t>»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–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мобильное </w:t>
      </w:r>
      <w:r w:rsidR="00832A73" w:rsidRPr="003D20EE">
        <w:rPr>
          <w:rFonts w:eastAsia="Times New Roman"/>
          <w:sz w:val="24"/>
          <w:szCs w:val="24"/>
        </w:rPr>
        <w:t>приложение,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которое может установить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на свой смартфон, при скачивание его в магазинах</w:t>
      </w:r>
      <w:ins w:id="0" w:author="Юсов Алексей Александрович" w:date="2023-08-08T11:32:00Z">
        <w:r w:rsidR="002F1DD9">
          <w:rPr>
            <w:rFonts w:eastAsia="Times New Roman"/>
            <w:sz w:val="24"/>
            <w:szCs w:val="24"/>
          </w:rPr>
          <w:t xml:space="preserve"> </w:t>
        </w:r>
      </w:ins>
      <w:r w:rsidR="009727A5">
        <w:rPr>
          <w:rFonts w:ascii="Times" w:eastAsia="Times" w:hAnsi="Times" w:cs="Times"/>
          <w:sz w:val="24"/>
          <w:szCs w:val="24"/>
        </w:rPr>
        <w:t>мобильных приложений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«Уведомление» </w:t>
      </w:r>
      <w:r w:rsidR="00CC0BE1"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информация о деятельности Оператора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(Партнеров)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передаваемая Клиенту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указанным </w:t>
      </w:r>
      <w:r w:rsidR="0014041A">
        <w:rPr>
          <w:rFonts w:eastAsia="Times New Roman"/>
          <w:sz w:val="24"/>
          <w:szCs w:val="24"/>
        </w:rPr>
        <w:t>им</w:t>
      </w:r>
      <w:r>
        <w:rPr>
          <w:rFonts w:eastAsia="Times New Roman"/>
          <w:sz w:val="24"/>
          <w:szCs w:val="24"/>
        </w:rPr>
        <w:t xml:space="preserve"> средствам (способам) связи: мобильному телефону, E</w:t>
      </w:r>
      <w:r>
        <w:rPr>
          <w:rFonts w:ascii="Times" w:eastAsia="Times" w:hAnsi="Times" w:cs="Times"/>
          <w:sz w:val="24"/>
          <w:szCs w:val="24"/>
        </w:rPr>
        <w:t>-</w:t>
      </w:r>
      <w:proofErr w:type="spellStart"/>
      <w:r>
        <w:rPr>
          <w:rFonts w:eastAsia="Times New Roman"/>
          <w:sz w:val="24"/>
          <w:szCs w:val="24"/>
        </w:rPr>
        <w:t>mail</w:t>
      </w:r>
      <w:proofErr w:type="spellEnd"/>
      <w:r>
        <w:rPr>
          <w:rFonts w:eastAsia="Times New Roman"/>
          <w:sz w:val="24"/>
          <w:szCs w:val="24"/>
        </w:rPr>
        <w:t xml:space="preserve">, почтовому адресу или иными способами. Клиент Программы получает Уведомления об изменениях условий Программы, присоединении к Программе новых </w:t>
      </w:r>
      <w:bookmarkStart w:id="1" w:name="_GoBack"/>
      <w:bookmarkEnd w:id="1"/>
      <w:r>
        <w:rPr>
          <w:rFonts w:eastAsia="Times New Roman"/>
          <w:sz w:val="24"/>
          <w:szCs w:val="24"/>
        </w:rPr>
        <w:t>Партнеров, специальных акциях, розыгрышах, другой информации, в том числе рекламного характера.</w:t>
      </w:r>
    </w:p>
    <w:p w:rsidR="00595324" w:rsidRDefault="00832A73" w:rsidP="00FD20DD">
      <w:pPr>
        <w:numPr>
          <w:ilvl w:val="0"/>
          <w:numId w:val="6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Порядок заключения договора. Акцепт оферты.</w:t>
      </w:r>
    </w:p>
    <w:p w:rsidR="00595324" w:rsidRPr="006F327C" w:rsidRDefault="006F327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  <w:r w:rsidR="00832A73">
        <w:rPr>
          <w:rFonts w:eastAsia="Times New Roman"/>
          <w:sz w:val="24"/>
          <w:szCs w:val="24"/>
        </w:rPr>
        <w:t>.1</w:t>
      </w:r>
      <w:r w:rsidR="00832A73" w:rsidRPr="006F327C">
        <w:rPr>
          <w:rFonts w:eastAsia="Times New Roman"/>
          <w:sz w:val="24"/>
          <w:szCs w:val="24"/>
        </w:rPr>
        <w:t>. В связи с тем, что настоящий Договор является публичной офертой (предложением) Оператора заключить Договор, опубликованной на официальном сайте Программы в сети Интернет по адресу: Договор считается заключенным в момент акцепта Клиентом оферты Оператора</w:t>
      </w:r>
      <w:r w:rsidRPr="006F327C">
        <w:rPr>
          <w:rFonts w:eastAsia="Times New Roman"/>
          <w:sz w:val="24"/>
          <w:szCs w:val="24"/>
        </w:rPr>
        <w:t>, путем оплаты 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 w:line="236" w:lineRule="auto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.2. </w:t>
      </w:r>
      <w:r w:rsidR="00832A73" w:rsidRPr="006F327C">
        <w:rPr>
          <w:rFonts w:eastAsia="Times New Roman"/>
          <w:sz w:val="24"/>
          <w:szCs w:val="24"/>
        </w:rPr>
        <w:t>Оператор и Клиент признают,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акцептом оферты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(принятием предложения заключить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 xml:space="preserve">настоящий Договор) является факт </w:t>
      </w:r>
      <w:r w:rsidRPr="006F327C">
        <w:rPr>
          <w:rFonts w:eastAsia="Times New Roman"/>
          <w:sz w:val="24"/>
          <w:szCs w:val="24"/>
        </w:rPr>
        <w:t>оплаты</w:t>
      </w:r>
      <w:r w:rsidR="00832A73" w:rsidRPr="006F327C">
        <w:rPr>
          <w:rFonts w:eastAsia="Times New Roman"/>
          <w:sz w:val="24"/>
          <w:szCs w:val="24"/>
        </w:rPr>
        <w:t xml:space="preserve"> Клиентом </w:t>
      </w:r>
      <w:r w:rsidRPr="006F327C">
        <w:rPr>
          <w:rFonts w:eastAsia="Times New Roman"/>
          <w:sz w:val="24"/>
          <w:szCs w:val="24"/>
        </w:rPr>
        <w:t>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>.3</w:t>
      </w:r>
      <w:r w:rsidR="00832A73" w:rsidRPr="006F327C">
        <w:rPr>
          <w:rFonts w:eastAsia="Times New Roman"/>
          <w:sz w:val="24"/>
          <w:szCs w:val="24"/>
        </w:rPr>
        <w:t>.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Совершив Акцепт,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Клиент считается подтвердившим,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он:</w:t>
      </w:r>
    </w:p>
    <w:p w:rsidR="00595324" w:rsidRPr="006F327C" w:rsidRDefault="00832A73" w:rsidP="00FD20DD">
      <w:pPr>
        <w:numPr>
          <w:ilvl w:val="0"/>
          <w:numId w:val="7"/>
        </w:numPr>
        <w:tabs>
          <w:tab w:val="left" w:pos="147"/>
        </w:tabs>
        <w:spacing w:after="80" w:line="238" w:lineRule="auto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целиком и </w:t>
      </w:r>
      <w:proofErr w:type="gramStart"/>
      <w:r w:rsidRPr="006F327C">
        <w:rPr>
          <w:rFonts w:eastAsia="Times New Roman"/>
          <w:sz w:val="24"/>
          <w:szCs w:val="24"/>
        </w:rPr>
        <w:t>полностью ознакомлен</w:t>
      </w:r>
      <w:proofErr w:type="gramEnd"/>
      <w:r w:rsidRPr="006F327C">
        <w:rPr>
          <w:rFonts w:eastAsia="Times New Roman"/>
          <w:sz w:val="24"/>
          <w:szCs w:val="24"/>
        </w:rPr>
        <w:t xml:space="preserve"> и согласен с условиями настоящей Оферты;</w:t>
      </w:r>
    </w:p>
    <w:p w:rsidR="00595324" w:rsidRPr="006F327C" w:rsidRDefault="00595324" w:rsidP="00FD20DD">
      <w:pPr>
        <w:spacing w:after="80" w:line="12" w:lineRule="exact"/>
        <w:jc w:val="both"/>
        <w:rPr>
          <w:rFonts w:ascii="Times" w:eastAsia="Times" w:hAnsi="Times" w:cs="Times"/>
          <w:sz w:val="24"/>
          <w:szCs w:val="24"/>
        </w:rPr>
      </w:pPr>
    </w:p>
    <w:p w:rsidR="00CC0BE1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полностью ознакомился с условиями предоставления Привилегий на работы и услуги, реализуемые </w:t>
      </w:r>
      <w:r w:rsidR="006F327C" w:rsidRPr="006F327C">
        <w:rPr>
          <w:rFonts w:eastAsia="Times New Roman"/>
          <w:sz w:val="24"/>
          <w:szCs w:val="24"/>
        </w:rPr>
        <w:t xml:space="preserve">Оператором и </w:t>
      </w:r>
      <w:r w:rsidRPr="006F327C">
        <w:rPr>
          <w:rFonts w:eastAsia="Times New Roman"/>
          <w:sz w:val="24"/>
          <w:szCs w:val="24"/>
        </w:rPr>
        <w:t>Партнерами.</w:t>
      </w:r>
    </w:p>
    <w:p w:rsidR="00595324" w:rsidRPr="00FD20DD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CC0BE1">
        <w:rPr>
          <w:rFonts w:eastAsia="Times New Roman"/>
          <w:sz w:val="24"/>
          <w:szCs w:val="24"/>
        </w:rPr>
        <w:t xml:space="preserve">использует </w:t>
      </w:r>
      <w:r w:rsidR="006F327C" w:rsidRPr="00CC0BE1">
        <w:rPr>
          <w:rFonts w:eastAsia="Times New Roman"/>
          <w:sz w:val="24"/>
          <w:szCs w:val="24"/>
        </w:rPr>
        <w:t>Программу в отношении конкретного автомобиля, а также</w:t>
      </w:r>
      <w:r w:rsidRPr="00CC0BE1">
        <w:rPr>
          <w:rFonts w:eastAsia="Times New Roman"/>
          <w:sz w:val="24"/>
          <w:szCs w:val="24"/>
        </w:rPr>
        <w:t xml:space="preserve"> исключительно для личных, семейных или иных, не связанных с предпринимательской деятельностью нужд, и такие нужды не противоречат действующему Законодательству.</w:t>
      </w:r>
    </w:p>
    <w:p w:rsidR="00595324" w:rsidRDefault="00832A73" w:rsidP="00FD20DD">
      <w:pPr>
        <w:numPr>
          <w:ilvl w:val="0"/>
          <w:numId w:val="8"/>
        </w:numPr>
        <w:tabs>
          <w:tab w:val="left" w:pos="787"/>
        </w:tabs>
        <w:spacing w:after="80"/>
        <w:ind w:left="787" w:hanging="328"/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Условия участия в программе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0A4996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 w:rsidRPr="00CC0BE1">
        <w:rPr>
          <w:rFonts w:ascii="Times" w:eastAsia="Times" w:hAnsi="Times" w:cs="Times"/>
          <w:sz w:val="24"/>
        </w:rPr>
        <w:t xml:space="preserve">3.1. </w:t>
      </w:r>
      <w:r w:rsidRPr="00CC0BE1">
        <w:rPr>
          <w:rFonts w:eastAsia="Times New Roman"/>
          <w:sz w:val="24"/>
        </w:rPr>
        <w:t xml:space="preserve">Для участия в Программе необходимо </w:t>
      </w:r>
      <w:r w:rsidR="000A4996" w:rsidRPr="00CC0BE1">
        <w:rPr>
          <w:rFonts w:eastAsia="Times New Roman"/>
          <w:sz w:val="24"/>
        </w:rPr>
        <w:t>приобрести</w:t>
      </w:r>
      <w:r w:rsidR="00CC0BE1">
        <w:rPr>
          <w:rFonts w:eastAsia="Times New Roman"/>
          <w:sz w:val="24"/>
        </w:rPr>
        <w:t xml:space="preserve"> Регистрационный пакет у </w:t>
      </w:r>
      <w:r w:rsidR="000A4996" w:rsidRPr="00CC0BE1">
        <w:rPr>
          <w:rFonts w:eastAsia="Times New Roman"/>
          <w:sz w:val="24"/>
        </w:rPr>
        <w:t>Оператора Пр</w:t>
      </w:r>
      <w:r w:rsidRPr="00CC0BE1">
        <w:rPr>
          <w:rFonts w:eastAsia="Times New Roman"/>
          <w:sz w:val="24"/>
        </w:rPr>
        <w:t>ограммы</w:t>
      </w:r>
      <w:r w:rsidR="000A4996" w:rsidRPr="00CC0BE1">
        <w:rPr>
          <w:rFonts w:ascii="Times" w:eastAsia="Times" w:hAnsi="Times" w:cs="Times"/>
          <w:sz w:val="24"/>
        </w:rPr>
        <w:t>.</w:t>
      </w:r>
      <w:r w:rsidR="00CC0BE1">
        <w:rPr>
          <w:sz w:val="20"/>
          <w:szCs w:val="20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Стоимость </w:t>
      </w:r>
      <w:r>
        <w:rPr>
          <w:rFonts w:eastAsia="Times New Roman"/>
          <w:sz w:val="24"/>
          <w:szCs w:val="24"/>
        </w:rPr>
        <w:t>Регистрационн</w:t>
      </w:r>
      <w:r w:rsidR="000A4996">
        <w:rPr>
          <w:rFonts w:eastAsia="Times New Roman"/>
          <w:sz w:val="24"/>
          <w:szCs w:val="24"/>
        </w:rPr>
        <w:t>ого</w:t>
      </w:r>
      <w:r>
        <w:rPr>
          <w:rFonts w:eastAsia="Times New Roman"/>
          <w:sz w:val="24"/>
          <w:szCs w:val="24"/>
        </w:rPr>
        <w:t xml:space="preserve"> пакет</w:t>
      </w:r>
      <w:r w:rsidR="000A4996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составляет </w:t>
      </w:r>
      <w:r w:rsidR="00AA1CB7">
        <w:rPr>
          <w:rFonts w:eastAsia="Times New Roman"/>
          <w:sz w:val="24"/>
          <w:szCs w:val="24"/>
        </w:rPr>
        <w:t>80</w:t>
      </w:r>
      <w:r w:rsidR="000A4996">
        <w:rPr>
          <w:rFonts w:eastAsia="Times New Roman"/>
          <w:sz w:val="24"/>
          <w:szCs w:val="24"/>
        </w:rPr>
        <w:t> 0</w:t>
      </w:r>
      <w:r>
        <w:rPr>
          <w:rFonts w:eastAsia="Times New Roman"/>
          <w:sz w:val="24"/>
          <w:szCs w:val="24"/>
        </w:rPr>
        <w:t>00 (</w:t>
      </w:r>
      <w:r w:rsidR="00AA1CB7">
        <w:rPr>
          <w:rFonts w:eastAsia="Times New Roman"/>
          <w:sz w:val="24"/>
          <w:szCs w:val="24"/>
        </w:rPr>
        <w:t>восемьдесят</w:t>
      </w:r>
      <w:r w:rsidR="000A4996">
        <w:rPr>
          <w:rFonts w:eastAsia="Times New Roman"/>
          <w:sz w:val="24"/>
          <w:szCs w:val="24"/>
        </w:rPr>
        <w:t xml:space="preserve"> тысяч</w:t>
      </w:r>
      <w:r>
        <w:rPr>
          <w:rFonts w:eastAsia="Times New Roman"/>
          <w:sz w:val="24"/>
          <w:szCs w:val="24"/>
        </w:rPr>
        <w:t xml:space="preserve">) рублей. </w:t>
      </w:r>
      <w:r w:rsidR="000A4996">
        <w:rPr>
          <w:rFonts w:eastAsia="Times New Roman"/>
          <w:sz w:val="24"/>
          <w:szCs w:val="24"/>
        </w:rPr>
        <w:t xml:space="preserve">Срок действия Программы составляет </w:t>
      </w:r>
      <w:r w:rsidR="00AA1CB7">
        <w:rPr>
          <w:rFonts w:eastAsia="Times New Roman"/>
          <w:sz w:val="24"/>
          <w:szCs w:val="24"/>
        </w:rPr>
        <w:t>2</w:t>
      </w:r>
      <w:r w:rsidR="000A4996">
        <w:rPr>
          <w:rFonts w:eastAsia="Times New Roman"/>
          <w:sz w:val="24"/>
          <w:szCs w:val="24"/>
        </w:rPr>
        <w:t xml:space="preserve"> (</w:t>
      </w:r>
      <w:r w:rsidR="00AA1CB7">
        <w:rPr>
          <w:rFonts w:eastAsia="Times New Roman"/>
          <w:sz w:val="24"/>
          <w:szCs w:val="24"/>
        </w:rPr>
        <w:t>два</w:t>
      </w:r>
      <w:r w:rsidR="000A4996">
        <w:rPr>
          <w:rFonts w:eastAsia="Times New Roman"/>
          <w:sz w:val="24"/>
          <w:szCs w:val="24"/>
        </w:rPr>
        <w:t>) года с момента приобретения Регистрационного пакета.</w:t>
      </w:r>
    </w:p>
    <w:p w:rsidR="00595324" w:rsidRDefault="00832A73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3.2. </w:t>
      </w:r>
      <w:r w:rsidR="000A4996">
        <w:rPr>
          <w:rFonts w:eastAsia="Times New Roman"/>
          <w:sz w:val="24"/>
          <w:szCs w:val="24"/>
        </w:rPr>
        <w:t>Программа закрепляется за автомобилем Клиента и действует только в отношении этого автомобиля</w:t>
      </w:r>
      <w:r>
        <w:rPr>
          <w:rFonts w:eastAsia="Times New Roman"/>
          <w:sz w:val="24"/>
          <w:szCs w:val="24"/>
        </w:rPr>
        <w:t>.</w:t>
      </w:r>
      <w:r w:rsidR="00F6026E">
        <w:rPr>
          <w:rFonts w:eastAsia="Times New Roman"/>
          <w:sz w:val="24"/>
          <w:szCs w:val="24"/>
        </w:rPr>
        <w:t xml:space="preserve"> Клиент может передавать Программу третьим лицам, исключительно с целью обслуживания данного автомобиля.</w:t>
      </w:r>
    </w:p>
    <w:p w:rsidR="00F6026E" w:rsidRDefault="00F6026E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случае продажи автомобиля Клиент может передать Программу новому владельцу.</w:t>
      </w:r>
    </w:p>
    <w:p w:rsidR="000A4996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3.3. </w:t>
      </w:r>
      <w:r>
        <w:rPr>
          <w:rFonts w:eastAsia="Times New Roman"/>
          <w:sz w:val="24"/>
          <w:szCs w:val="24"/>
        </w:rPr>
        <w:t>Совершением акцепта оферты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(принятием предложения заключить настоящий Договор)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является факт </w:t>
      </w:r>
      <w:r w:rsidR="000A4996">
        <w:rPr>
          <w:rFonts w:eastAsia="Times New Roman"/>
          <w:sz w:val="24"/>
          <w:szCs w:val="24"/>
        </w:rPr>
        <w:t>оплаты Регистрационного пакета</w:t>
      </w:r>
      <w:r>
        <w:rPr>
          <w:rFonts w:eastAsia="Times New Roman"/>
          <w:sz w:val="24"/>
          <w:szCs w:val="24"/>
        </w:rPr>
        <w:t>.</w:t>
      </w:r>
    </w:p>
    <w:p w:rsidR="00595324" w:rsidRDefault="000A4996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Оплатив Регистрационный пакет Клиент подтверждает свое согласие с </w:t>
      </w:r>
      <w:r w:rsidR="00832A73">
        <w:rPr>
          <w:rFonts w:eastAsia="Times New Roman"/>
          <w:sz w:val="24"/>
          <w:szCs w:val="24"/>
        </w:rPr>
        <w:t>Правилами Программы, даёт своё добровольное согласие на об</w:t>
      </w:r>
      <w:r>
        <w:rPr>
          <w:rFonts w:eastAsia="Times New Roman"/>
          <w:sz w:val="24"/>
          <w:szCs w:val="24"/>
        </w:rPr>
        <w:t>работку его персональных данных</w:t>
      </w:r>
      <w:r w:rsidR="00832A73">
        <w:rPr>
          <w:rFonts w:eastAsia="Times New Roman"/>
          <w:sz w:val="24"/>
          <w:szCs w:val="24"/>
        </w:rPr>
        <w:t>.</w:t>
      </w:r>
    </w:p>
    <w:p w:rsidR="00595324" w:rsidRPr="00FD20DD" w:rsidRDefault="00FB3754" w:rsidP="00FD20DD">
      <w:pPr>
        <w:numPr>
          <w:ilvl w:val="0"/>
          <w:numId w:val="10"/>
        </w:numPr>
        <w:tabs>
          <w:tab w:val="left" w:pos="367"/>
        </w:tabs>
        <w:spacing w:after="80"/>
        <w:ind w:left="367" w:hanging="367"/>
        <w:jc w:val="center"/>
        <w:rPr>
          <w:rFonts w:eastAsia="Times New Roman"/>
          <w:b/>
          <w:bCs/>
          <w:sz w:val="32"/>
          <w:szCs w:val="32"/>
        </w:rPr>
      </w:pPr>
      <w:r w:rsidRPr="00FD20DD">
        <w:rPr>
          <w:rFonts w:eastAsia="Times New Roman"/>
          <w:b/>
          <w:bCs/>
          <w:sz w:val="32"/>
          <w:szCs w:val="32"/>
        </w:rPr>
        <w:t>Использование сайта.</w:t>
      </w:r>
    </w:p>
    <w:p w:rsidR="00FB375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4.1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FB3754">
        <w:rPr>
          <w:rFonts w:ascii="Times" w:eastAsia="Times" w:hAnsi="Times" w:cs="Times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 xml:space="preserve">а Сайте </w:t>
      </w:r>
      <w:r w:rsidR="00FB3754">
        <w:rPr>
          <w:rFonts w:eastAsia="Times New Roman"/>
          <w:sz w:val="24"/>
          <w:szCs w:val="24"/>
        </w:rPr>
        <w:t xml:space="preserve">опубликованы условия </w:t>
      </w:r>
      <w:r>
        <w:rPr>
          <w:rFonts w:eastAsia="Times New Roman"/>
          <w:sz w:val="24"/>
          <w:szCs w:val="24"/>
        </w:rPr>
        <w:t xml:space="preserve">Программы. </w:t>
      </w:r>
      <w:r w:rsidR="00FB3754">
        <w:rPr>
          <w:rFonts w:eastAsia="Times New Roman"/>
          <w:sz w:val="24"/>
          <w:szCs w:val="24"/>
        </w:rPr>
        <w:t>Все изменения, дополнения условий Программы размещаются на Сайте.</w:t>
      </w:r>
    </w:p>
    <w:p w:rsidR="00595324" w:rsidRPr="00F6026E" w:rsidRDefault="00832A73" w:rsidP="00FD20DD">
      <w:pPr>
        <w:pStyle w:val="a5"/>
        <w:numPr>
          <w:ilvl w:val="0"/>
          <w:numId w:val="10"/>
        </w:numPr>
        <w:tabs>
          <w:tab w:val="left" w:pos="720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6026E">
        <w:rPr>
          <w:rFonts w:eastAsia="Times New Roman"/>
          <w:b/>
          <w:bCs/>
          <w:sz w:val="32"/>
          <w:szCs w:val="32"/>
        </w:rPr>
        <w:t>Условия предоставления начисления</w:t>
      </w:r>
      <w:r w:rsidR="00F6026E">
        <w:rPr>
          <w:rFonts w:eastAsia="Times New Roman"/>
          <w:b/>
          <w:bCs/>
          <w:sz w:val="32"/>
          <w:szCs w:val="32"/>
        </w:rPr>
        <w:t xml:space="preserve"> Бонусных баллов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FD20DD" w:rsidRDefault="00F6026E" w:rsidP="00FD20DD">
      <w:pPr>
        <w:spacing w:after="80" w:line="238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>
        <w:rPr>
          <w:rFonts w:ascii="Times" w:eastAsia="Times" w:hAnsi="Times" w:cs="Times"/>
          <w:sz w:val="24"/>
          <w:szCs w:val="24"/>
        </w:rPr>
        <w:t xml:space="preserve">При получении услуги, соответствующей бонусной программе «СИМ объединяет» </w:t>
      </w:r>
      <w:r>
        <w:rPr>
          <w:rFonts w:eastAsia="Times New Roman"/>
          <w:sz w:val="24"/>
          <w:szCs w:val="24"/>
        </w:rPr>
        <w:t>Бонусные баллы</w:t>
      </w:r>
      <w:r w:rsidR="00832A73">
        <w:rPr>
          <w:rFonts w:eastAsia="Times New Roman"/>
          <w:sz w:val="24"/>
          <w:szCs w:val="24"/>
        </w:rPr>
        <w:t xml:space="preserve"> предоставляются Клиенту при любом способе оплаты денежными средствами (наличными, </w:t>
      </w:r>
      <w:r w:rsidR="00832A73">
        <w:rPr>
          <w:rFonts w:eastAsia="Times New Roman"/>
          <w:sz w:val="24"/>
          <w:szCs w:val="24"/>
        </w:rPr>
        <w:lastRenderedPageBreak/>
        <w:t>безналичными)</w:t>
      </w:r>
      <w:r>
        <w:rPr>
          <w:rFonts w:ascii="Times" w:eastAsia="Times" w:hAnsi="Times" w:cs="Times"/>
          <w:sz w:val="24"/>
          <w:szCs w:val="24"/>
        </w:rPr>
        <w:t xml:space="preserve"> в двойном размере. </w:t>
      </w:r>
      <w:r w:rsidRPr="00FB3754">
        <w:rPr>
          <w:rFonts w:ascii="Times" w:eastAsia="Times" w:hAnsi="Times" w:cs="Times"/>
          <w:sz w:val="24"/>
          <w:szCs w:val="24"/>
        </w:rPr>
        <w:t>Бонусные баллы начисляются на сумму фактической оплаты услуги, работы Клиентом.</w:t>
      </w:r>
    </w:p>
    <w:p w:rsidR="00595324" w:rsidRPr="006C15F0" w:rsidRDefault="00F6026E" w:rsidP="00FD20DD">
      <w:pPr>
        <w:pStyle w:val="a5"/>
        <w:numPr>
          <w:ilvl w:val="0"/>
          <w:numId w:val="10"/>
        </w:numPr>
        <w:tabs>
          <w:tab w:val="left" w:pos="8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Услуги, предоставляемые в рамках Программы</w:t>
      </w:r>
      <w:r w:rsidR="00832A73" w:rsidRPr="00F6026E">
        <w:rPr>
          <w:rFonts w:eastAsia="Times New Roman"/>
          <w:b/>
          <w:bCs/>
          <w:sz w:val="32"/>
          <w:szCs w:val="32"/>
        </w:rPr>
        <w:t xml:space="preserve"> «</w:t>
      </w:r>
      <w:r w:rsidR="001F604F">
        <w:rPr>
          <w:rFonts w:eastAsia="Times New Roman"/>
          <w:b/>
          <w:bCs/>
          <w:sz w:val="32"/>
          <w:szCs w:val="32"/>
        </w:rPr>
        <w:t>Классик</w:t>
      </w:r>
      <w:r w:rsidR="00832A73" w:rsidRPr="00F6026E">
        <w:rPr>
          <w:rFonts w:eastAsia="Times New Roman"/>
          <w:b/>
          <w:bCs/>
          <w:sz w:val="32"/>
          <w:szCs w:val="32"/>
        </w:rPr>
        <w:t>»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6.1.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бесплатную эвакуацию автомобиля в пределах Москвы в случае ДТП или технической неисправности, предполагающей невозможность движения автомобиля. Эвакуация при ДТП в технические центры ГК «СИМ» возможна только при страховании КАСКО в ГК «СИМ». При необходимости эвакуации из-за пределов города Москвы, эвакуация производится на условиях партнера программы. При отсутствии полиса КАСКО, купленного в ГК «СИМ», эвакуация при ДТП осуществляется по условиям партнера программы. Автомобиль, доставляемый в профильный центр ГК «СИМ» в нерабочее время, принимается на площадку ГК «СИМ» без описания повреждений и комплектности. В последующий за этим рабочий день, владелец должен прибыть к месту хранения автомобиля для согласования дальнейших работ.</w:t>
      </w:r>
    </w:p>
    <w:p w:rsidR="002F1DD9" w:rsidRDefault="00881B22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 </w:t>
      </w:r>
      <w:r w:rsidR="008D73FE">
        <w:rPr>
          <w:rFonts w:ascii="Times" w:eastAsia="Times" w:hAnsi="Times" w:cs="Times"/>
          <w:sz w:val="24"/>
          <w:szCs w:val="24"/>
        </w:rPr>
        <w:t>6.2. Участник программы привилегий имеет право на получение скидки до 20% при аренде автомобиля в ГК «СИМ» в случае произведения ремонта в сервисном центре профильного бренда</w:t>
      </w:r>
      <w:r w:rsidR="00002BAF">
        <w:rPr>
          <w:rFonts w:ascii="Times" w:eastAsia="Times" w:hAnsi="Times" w:cs="Times"/>
          <w:sz w:val="24"/>
          <w:szCs w:val="24"/>
        </w:rPr>
        <w:t>.</w:t>
      </w:r>
      <w:r w:rsidR="008D73FE">
        <w:rPr>
          <w:rFonts w:ascii="Times" w:eastAsia="Times" w:hAnsi="Times" w:cs="Times"/>
          <w:sz w:val="24"/>
          <w:szCs w:val="24"/>
        </w:rPr>
        <w:t xml:space="preserve"> Точный размер скидки зависит от марки и модели арендуемого автомобиля.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3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 xml:space="preserve">Участник программы привилегий имеет право на одну бесплатную ежемесячную мойку в течении действия программы. Мойка автомобиля производится в порядке очереди, включает мойку кузова с моющими средствами и </w:t>
      </w:r>
      <w:proofErr w:type="spellStart"/>
      <w:r w:rsidRPr="001F604F">
        <w:rPr>
          <w:rFonts w:ascii="Times" w:eastAsia="Times" w:hAnsi="Times" w:cs="Times"/>
          <w:sz w:val="24"/>
          <w:szCs w:val="24"/>
        </w:rPr>
        <w:t>внутрисалонных</w:t>
      </w:r>
      <w:proofErr w:type="spellEnd"/>
      <w:r w:rsidRPr="001F604F">
        <w:rPr>
          <w:rFonts w:ascii="Times" w:eastAsia="Times" w:hAnsi="Times" w:cs="Times"/>
          <w:sz w:val="24"/>
          <w:szCs w:val="24"/>
        </w:rPr>
        <w:t xml:space="preserve"> ковриков.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4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бесплатно оценить любой автомобиль, категории В, при обращении в отдел вторичных продаж.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5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50% на сезонное хранение одного комплекта зимней/летней резины в профильном автоцентре ГК СИМ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6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со стоимости заказ наряда в 10% при установке дополнительного оборудования в техническом центре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7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в 10% при проведении периодического технического обслуживания и проведения неплановых ремонтных работ в техническом центре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8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в 10% при проведении кузовного ремонта в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9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получение скидки 10% при пролонгации КАСКО в отделе страхования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10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срочный выкуп в отдел вторичных продаж любого автомобиля, категории В*, не находящегося в залоге и не имеющего обременений. Стоимость выкупа автомобиля определяется оценщиками отдела вторичных продаж, на основании стандартной методики, применяемой в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11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приоритетную запись в технический центр в удобное для него время, в рабочие часы технического центра.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12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приоритетный прием автомобиля в кузовной ремонт в ближайшие возможные сроки.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13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бесплатный выезд к нему страхового агента для пролонгации КАСКО и ОСАГО. Выезд производится в пределах Москвы.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14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получает приглашение на презентацию новых моделей, проводимых в автосалонах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15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рассылку о выходе новых моделей профильного бренда.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lastRenderedPageBreak/>
        <w:t>6.</w:t>
      </w:r>
      <w:r w:rsidR="008D73FE">
        <w:rPr>
          <w:rFonts w:ascii="Times" w:eastAsia="Times" w:hAnsi="Times" w:cs="Times"/>
          <w:sz w:val="24"/>
          <w:szCs w:val="24"/>
        </w:rPr>
        <w:t>16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рассылку о проведении акций и распродаж в автоцентрах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17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напоминание о необходимости сезонного обслуживания.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18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о проводимых акциях и скидках в технических центрах ГК СИМ.</w:t>
      </w:r>
    </w:p>
    <w:p w:rsidR="001F604F" w:rsidRPr="00FE030A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8D73FE">
        <w:rPr>
          <w:rFonts w:ascii="Times" w:eastAsia="Times" w:hAnsi="Times" w:cs="Times"/>
          <w:sz w:val="24"/>
          <w:szCs w:val="24"/>
        </w:rPr>
        <w:t>19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получение бесплатного СМС уведомления о окончании сроков страховки ОСАГО и КАСКО.</w:t>
      </w:r>
    </w:p>
    <w:p w:rsidR="00595324" w:rsidRPr="00063087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063087">
        <w:rPr>
          <w:rFonts w:eastAsia="Times New Roman"/>
          <w:b/>
          <w:bCs/>
          <w:sz w:val="32"/>
          <w:szCs w:val="32"/>
        </w:rPr>
        <w:t>Обязательства сторон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.1. </w:t>
      </w:r>
      <w:r w:rsidR="00832A73">
        <w:rPr>
          <w:rFonts w:eastAsia="Times New Roman"/>
          <w:b/>
          <w:bCs/>
          <w:sz w:val="24"/>
          <w:szCs w:val="24"/>
        </w:rPr>
        <w:t>Оператор обязан:</w:t>
      </w:r>
    </w:p>
    <w:p w:rsidR="00595324" w:rsidRDefault="00063087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.1.1. </w:t>
      </w:r>
      <w:r w:rsidR="00832A73">
        <w:rPr>
          <w:rFonts w:eastAsia="Times New Roman"/>
          <w:sz w:val="24"/>
          <w:szCs w:val="24"/>
        </w:rPr>
        <w:t xml:space="preserve">Обеспечить бесперебойное функционирование </w:t>
      </w:r>
      <w:r>
        <w:rPr>
          <w:rFonts w:eastAsia="Times New Roman"/>
          <w:sz w:val="24"/>
          <w:szCs w:val="24"/>
        </w:rPr>
        <w:t>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.1.2. </w:t>
      </w:r>
      <w:r w:rsidR="00832A73">
        <w:rPr>
          <w:rFonts w:eastAsia="Times New Roman"/>
          <w:sz w:val="24"/>
          <w:szCs w:val="24"/>
        </w:rPr>
        <w:t>Не разглашать информацию о Клиентах,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кроме случаев,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когда законодательством РФ предусмотрена обязанность по предоставлению такого рода информации, уполномоченному на то государственному органу, а также, если такая информация является общедоступной или раскрывается на основании разрешения самого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.1.3. </w:t>
      </w:r>
      <w:r w:rsidR="00832A73">
        <w:rPr>
          <w:rFonts w:eastAsia="Times New Roman"/>
          <w:sz w:val="24"/>
          <w:szCs w:val="24"/>
        </w:rPr>
        <w:t>Обеспечить размещение информации о Партнерах на Сайте и в Мобильном приложении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Немедленно реагировать на мотивированное и обоснованно</w:t>
      </w:r>
      <w:r>
        <w:rPr>
          <w:rFonts w:eastAsia="Times New Roman"/>
          <w:sz w:val="24"/>
          <w:szCs w:val="24"/>
        </w:rPr>
        <w:t>е заявление Клиента в случае не</w:t>
      </w:r>
      <w:r w:rsidR="00832A73">
        <w:rPr>
          <w:rFonts w:eastAsia="Times New Roman"/>
          <w:sz w:val="24"/>
          <w:szCs w:val="24"/>
        </w:rPr>
        <w:t>обоснованного отказа или уклонения Партнёра от предоставления</w:t>
      </w:r>
      <w:r>
        <w:rPr>
          <w:rFonts w:eastAsia="Times New Roman"/>
          <w:sz w:val="24"/>
          <w:szCs w:val="24"/>
        </w:rPr>
        <w:t xml:space="preserve"> работ/услуг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B94A6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</w:t>
      </w: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качество,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порядок и сроки предоставления услуг</w:t>
      </w:r>
      <w:r w:rsidR="00832A73">
        <w:rPr>
          <w:rFonts w:ascii="Times" w:eastAsia="Times" w:hAnsi="Times" w:cs="Times"/>
          <w:sz w:val="24"/>
          <w:szCs w:val="24"/>
        </w:rPr>
        <w:t xml:space="preserve">,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Партнёрами.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Все претензии по качеству оказываемых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выполняемых работ должны направляться непосредственно Партнерам в соответствии с действующим законодательством Российской Федерации, в частности в соответствии с Законом «О защите прав потребителей».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.2. </w:t>
      </w:r>
      <w:r w:rsidR="00832A73">
        <w:rPr>
          <w:rFonts w:eastAsia="Times New Roman"/>
          <w:b/>
          <w:bCs/>
          <w:sz w:val="24"/>
          <w:szCs w:val="24"/>
        </w:rPr>
        <w:t>Клиент обязан: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.2.1. </w:t>
      </w:r>
      <w:r w:rsidR="00832A73">
        <w:rPr>
          <w:rFonts w:eastAsia="Times New Roman"/>
          <w:sz w:val="24"/>
          <w:szCs w:val="24"/>
        </w:rPr>
        <w:t xml:space="preserve">Выполнять Правила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>и условия настоящего Договора.</w:t>
      </w:r>
    </w:p>
    <w:p w:rsidR="00595324" w:rsidRDefault="00B94A6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.2.2. </w:t>
      </w:r>
      <w:r w:rsidR="00832A73">
        <w:rPr>
          <w:rFonts w:eastAsia="Times New Roman"/>
          <w:sz w:val="24"/>
          <w:szCs w:val="24"/>
        </w:rPr>
        <w:t>Клиент,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 соответствии с действующим законодательством предоставляет Оператору право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хранить, обрабатывать и использовать данные, в том числе персональные, указанные им, как Участником 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даёт свое согласие Оператору на получение им </w:t>
      </w:r>
      <w:r w:rsidR="00832A73">
        <w:rPr>
          <w:rFonts w:ascii="Times" w:eastAsia="Times" w:hAnsi="Times" w:cs="Times"/>
          <w:sz w:val="24"/>
          <w:szCs w:val="24"/>
        </w:rPr>
        <w:t>(</w:t>
      </w:r>
      <w:r w:rsidR="00832A73">
        <w:rPr>
          <w:rFonts w:eastAsia="Times New Roman"/>
          <w:sz w:val="24"/>
          <w:szCs w:val="24"/>
        </w:rPr>
        <w:t>Клиентом) любой информации, в том числе коммерческого и рекламного характера</w:t>
      </w:r>
      <w:r w:rsidR="00832A73">
        <w:rPr>
          <w:rFonts w:ascii="Times" w:eastAsia="Times" w:hAnsi="Times" w:cs="Times"/>
          <w:sz w:val="24"/>
          <w:szCs w:val="24"/>
        </w:rPr>
        <w:t>,</w:t>
      </w:r>
      <w:r w:rsidR="00832A73">
        <w:rPr>
          <w:rFonts w:eastAsia="Times New Roman"/>
          <w:sz w:val="24"/>
          <w:szCs w:val="24"/>
        </w:rPr>
        <w:t xml:space="preserve"> имеющей отношение к работе Программы. Такая информация может быть передана Клиенту Оператором через любые каналы коммуникации, в том числе по почте, СМС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сообщениями, электронной почте, телефону, иным средствам связи, указанным Клиентом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также предоставляет Оператору право передавать любому Партнёру </w:t>
      </w:r>
      <w:r>
        <w:rPr>
          <w:rFonts w:eastAsia="Times New Roman"/>
          <w:sz w:val="24"/>
          <w:szCs w:val="24"/>
        </w:rPr>
        <w:t>данные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B94A63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  <w:r w:rsidR="00832A73">
        <w:rPr>
          <w:rFonts w:eastAsia="Times New Roman"/>
          <w:sz w:val="24"/>
          <w:szCs w:val="24"/>
        </w:rPr>
        <w:t>.2.</w:t>
      </w:r>
      <w:r>
        <w:rPr>
          <w:rFonts w:eastAsia="Times New Roman"/>
          <w:sz w:val="24"/>
          <w:szCs w:val="24"/>
        </w:rPr>
        <w:t>3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обязан ознакомиться с условиями приобретения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до их приобретения у </w:t>
      </w:r>
      <w:r>
        <w:rPr>
          <w:rFonts w:eastAsia="Times New Roman"/>
          <w:sz w:val="24"/>
          <w:szCs w:val="24"/>
        </w:rPr>
        <w:t xml:space="preserve">Операторы и </w:t>
      </w:r>
      <w:r w:rsidR="00832A73">
        <w:rPr>
          <w:rFonts w:eastAsia="Times New Roman"/>
          <w:sz w:val="24"/>
          <w:szCs w:val="24"/>
        </w:rPr>
        <w:t>Партнёров.</w:t>
      </w:r>
    </w:p>
    <w:p w:rsidR="00595324" w:rsidRDefault="00B94A63" w:rsidP="00FD20DD">
      <w:pPr>
        <w:spacing w:after="80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.2.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Исполнять иные обязательства,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связанные с участием Клиента в Программе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FD20DD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B94A63">
        <w:rPr>
          <w:rFonts w:eastAsia="Times New Roman"/>
          <w:b/>
          <w:bCs/>
          <w:sz w:val="32"/>
          <w:szCs w:val="32"/>
        </w:rPr>
        <w:t>Порядок изменения</w:t>
      </w:r>
      <w:r w:rsidR="0094364F">
        <w:rPr>
          <w:rFonts w:eastAsia="Times New Roman"/>
          <w:b/>
          <w:bCs/>
          <w:sz w:val="32"/>
          <w:szCs w:val="32"/>
        </w:rPr>
        <w:t xml:space="preserve"> и прекращения</w:t>
      </w:r>
      <w:r w:rsidRPr="00B94A63">
        <w:rPr>
          <w:rFonts w:eastAsia="Times New Roman"/>
          <w:b/>
          <w:bCs/>
          <w:sz w:val="32"/>
          <w:szCs w:val="32"/>
        </w:rPr>
        <w:t xml:space="preserve"> </w:t>
      </w:r>
      <w:r w:rsidR="0094364F">
        <w:rPr>
          <w:rFonts w:eastAsia="Times New Roman"/>
          <w:b/>
          <w:bCs/>
          <w:sz w:val="32"/>
          <w:szCs w:val="32"/>
        </w:rPr>
        <w:t>Программы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B94A63" w:rsidRDefault="00B94A63" w:rsidP="00FD20DD">
      <w:pPr>
        <w:spacing w:after="80" w:line="238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Внесение изменений и дополнений в настоящий Договор,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изменение Правил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 xml:space="preserve">производятся Оператором в одностороннем порядке путем размещения изменений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айте. При внесении существенных изменений и дополнений Оператор уведомляет о них Клиента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 либо иным способом, предусмотренным настоящим Договором, не менее чем за </w:t>
      </w:r>
      <w:r w:rsidR="0094364F">
        <w:rPr>
          <w:rFonts w:eastAsia="Times New Roman"/>
          <w:sz w:val="24"/>
          <w:szCs w:val="24"/>
        </w:rPr>
        <w:t>1</w:t>
      </w:r>
      <w:r w:rsidR="00832A73">
        <w:rPr>
          <w:rFonts w:eastAsia="Times New Roman"/>
          <w:sz w:val="24"/>
          <w:szCs w:val="24"/>
        </w:rPr>
        <w:t xml:space="preserve"> (</w:t>
      </w:r>
      <w:r w:rsidR="0094364F">
        <w:rPr>
          <w:rFonts w:eastAsia="Times New Roman"/>
          <w:sz w:val="24"/>
          <w:szCs w:val="24"/>
        </w:rPr>
        <w:t>одну</w:t>
      </w:r>
      <w:r w:rsidR="00832A73">
        <w:rPr>
          <w:rFonts w:eastAsia="Times New Roman"/>
          <w:sz w:val="24"/>
          <w:szCs w:val="24"/>
        </w:rPr>
        <w:t xml:space="preserve">) </w:t>
      </w:r>
      <w:r w:rsidR="0094364F">
        <w:rPr>
          <w:rFonts w:eastAsia="Times New Roman"/>
          <w:sz w:val="24"/>
          <w:szCs w:val="24"/>
        </w:rPr>
        <w:t>неделю</w:t>
      </w:r>
      <w:r w:rsidR="00832A73">
        <w:rPr>
          <w:rFonts w:eastAsia="Times New Roman"/>
          <w:sz w:val="24"/>
          <w:szCs w:val="24"/>
        </w:rPr>
        <w:t xml:space="preserve"> до вступления изменени</w:t>
      </w:r>
      <w:r w:rsidR="0094364F">
        <w:rPr>
          <w:rFonts w:eastAsia="Times New Roman"/>
          <w:sz w:val="24"/>
          <w:szCs w:val="24"/>
        </w:rPr>
        <w:t>я</w:t>
      </w:r>
      <w:r w:rsidR="00832A73">
        <w:rPr>
          <w:rFonts w:eastAsia="Times New Roman"/>
          <w:sz w:val="24"/>
          <w:szCs w:val="24"/>
        </w:rPr>
        <w:t xml:space="preserve"> в силу.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.2. </w:t>
      </w:r>
      <w:r w:rsidR="00832A73">
        <w:rPr>
          <w:rFonts w:eastAsia="Times New Roman"/>
          <w:sz w:val="24"/>
          <w:szCs w:val="24"/>
        </w:rPr>
        <w:t>Оператор оставляет за собой право приостановить или прекратить реализацию Программы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в любое время с уведомлением </w:t>
      </w:r>
      <w:r w:rsidR="0094364F">
        <w:rPr>
          <w:rFonts w:eastAsia="Times New Roman"/>
          <w:sz w:val="24"/>
          <w:szCs w:val="24"/>
        </w:rPr>
        <w:t>Клиентов</w:t>
      </w:r>
      <w:r w:rsidR="00832A73">
        <w:rPr>
          <w:rFonts w:eastAsia="Times New Roman"/>
          <w:sz w:val="24"/>
          <w:szCs w:val="24"/>
        </w:rPr>
        <w:t xml:space="preserve"> за </w:t>
      </w:r>
      <w:r w:rsidR="0094364F">
        <w:rPr>
          <w:rFonts w:eastAsia="Times New Roman"/>
          <w:sz w:val="24"/>
          <w:szCs w:val="24"/>
        </w:rPr>
        <w:t>1 (одну) неделю</w:t>
      </w:r>
      <w:r w:rsidR="00832A73">
        <w:rPr>
          <w:rFonts w:eastAsia="Times New Roman"/>
          <w:sz w:val="24"/>
          <w:szCs w:val="24"/>
        </w:rPr>
        <w:t xml:space="preserve"> через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>айт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8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Ответственность сторон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3837CC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9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 случаях неисполнения или ненадлежащего исполнения своих обязательств по Договору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Стороны несут ответственность в соответствии с законодательством РФ, с учетом условий настоящего Договора.</w:t>
      </w:r>
    </w:p>
    <w:p w:rsidR="00595324" w:rsidRDefault="003837CC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.2.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какие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либо косвенные/непрямые убытки или упущенную выгоду Клиента или третьих лиц в результате участия в Программе.</w:t>
      </w:r>
    </w:p>
    <w:p w:rsidR="00595324" w:rsidRDefault="003837C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>3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Оператор не несет ответственности перед Клиентами за приостановление или прекращение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Програ</w:t>
      </w:r>
      <w:r w:rsidR="0094364F">
        <w:rPr>
          <w:rFonts w:eastAsia="Times New Roman"/>
          <w:sz w:val="24"/>
          <w:szCs w:val="24"/>
        </w:rPr>
        <w:t>ммы в отношении любого из Партне</w:t>
      </w:r>
      <w:r w:rsidR="00832A73">
        <w:rPr>
          <w:rFonts w:eastAsia="Times New Roman"/>
          <w:sz w:val="24"/>
          <w:szCs w:val="24"/>
        </w:rPr>
        <w:t>ров, а также за изменения, вносимые</w:t>
      </w:r>
      <w:r>
        <w:rPr>
          <w:rFonts w:eastAsia="Times New Roman"/>
          <w:sz w:val="24"/>
          <w:szCs w:val="24"/>
        </w:rPr>
        <w:t xml:space="preserve"> в перечень</w:t>
      </w:r>
      <w:r w:rsidR="00832A73">
        <w:rPr>
          <w:rFonts w:eastAsia="Times New Roman"/>
          <w:sz w:val="24"/>
          <w:szCs w:val="24"/>
        </w:rPr>
        <w:t xml:space="preserve"> Партн</w:t>
      </w:r>
      <w:r w:rsidR="0094364F">
        <w:rPr>
          <w:rFonts w:eastAsia="Times New Roman"/>
          <w:sz w:val="24"/>
          <w:szCs w:val="24"/>
        </w:rPr>
        <w:t>е</w:t>
      </w:r>
      <w:r w:rsidR="00832A73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ов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4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Оператор не несет ответственности за неполучение или непонимание Клиентом информации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об отмене Программы, если уведомление было размещено </w:t>
      </w:r>
      <w:r>
        <w:rPr>
          <w:rFonts w:eastAsia="Times New Roman"/>
          <w:sz w:val="24"/>
          <w:szCs w:val="24"/>
        </w:rPr>
        <w:t>на Сайте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Обработка персональных данных.</w:t>
      </w:r>
    </w:p>
    <w:p w:rsidR="00595324" w:rsidRDefault="00595324" w:rsidP="00FD20DD">
      <w:pPr>
        <w:spacing w:after="80" w:line="4" w:lineRule="exact"/>
        <w:jc w:val="both"/>
        <w:rPr>
          <w:sz w:val="20"/>
          <w:szCs w:val="20"/>
        </w:rPr>
      </w:pPr>
    </w:p>
    <w:p w:rsidR="00503579" w:rsidRDefault="00832A73" w:rsidP="00FD20DD">
      <w:pPr>
        <w:spacing w:after="80" w:line="239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10.1. </w:t>
      </w:r>
      <w:r>
        <w:rPr>
          <w:rFonts w:eastAsia="Times New Roman"/>
          <w:sz w:val="24"/>
          <w:szCs w:val="24"/>
        </w:rPr>
        <w:t>Присоединяясь к Программе Клиент самостоятельно и по своей инициативе предоставляет Оператору следующие персональные данные: фамилия, имя, отчество, год, месяц, дата рождения, номер мобильного телефона, электронная почта и предоставляет Оператору право осуществлять обработку указанных персональных данных, в том числе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Клиент предоставляет Оператору согласие на обработку своих персональных данных в целях, связанных с обеспечением нормального функционирования Программы в соответствии с настоящими Правилами, выполнением Оператором обязательств, вытекающих из настоящих правил, оценкой и анализом функционирования Программы, получением от Оператора уведомлений и информации, связанных с функционированием программы, а также рекламных объявлений Оператора и Партнеров.</w:t>
      </w:r>
    </w:p>
    <w:p w:rsidR="00595324" w:rsidRDefault="00832A7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10.2. </w:t>
      </w:r>
      <w:r>
        <w:rPr>
          <w:rFonts w:eastAsia="Times New Roman"/>
          <w:sz w:val="24"/>
          <w:szCs w:val="24"/>
        </w:rPr>
        <w:t>Клиент предоставляет Оператору право передавать свои персональные данные Партнерам в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целях обеспечения функционирования Программы, выполнения Партнерами своих обязательств, вытекающих из настоящих Правил, а также договоров между Оператором и Партнерами.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10.3. </w:t>
      </w:r>
      <w:r>
        <w:rPr>
          <w:rFonts w:eastAsia="Times New Roman"/>
        </w:rPr>
        <w:t>Клиент по письменному запросу имеет право на получение информации,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>касающейся обработки его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 xml:space="preserve">персональных данных (в соответствии с п.4 ст.14 Федерального закона от 27.06.2006 </w:t>
      </w:r>
      <w:r>
        <w:rPr>
          <w:rFonts w:eastAsia="Times New Roman"/>
          <w:sz w:val="24"/>
          <w:szCs w:val="24"/>
        </w:rPr>
        <w:t>№ 152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ФЗ).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10.4. </w:t>
      </w:r>
      <w:r>
        <w:rPr>
          <w:rFonts w:eastAsia="Times New Roman"/>
          <w:sz w:val="24"/>
          <w:szCs w:val="24"/>
        </w:rPr>
        <w:t xml:space="preserve">Согласие Клиента на обработку персональных данный, предоставленное Оператору при присоединении к Программе, может быть отозвано Клиентом Программы в любой момент путем направления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>
        <w:rPr>
          <w:rFonts w:eastAsia="Times New Roman"/>
          <w:sz w:val="24"/>
          <w:szCs w:val="24"/>
        </w:rPr>
        <w:t xml:space="preserve"> письменного уведомления об отзыве согласия.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</w:t>
      </w:r>
      <w:r w:rsidR="00503579">
        <w:rPr>
          <w:rFonts w:ascii="Times" w:eastAsia="Times" w:hAnsi="Times" w:cs="Times"/>
          <w:sz w:val="24"/>
          <w:szCs w:val="24"/>
        </w:rPr>
        <w:t>0</w:t>
      </w:r>
      <w:r>
        <w:rPr>
          <w:rFonts w:ascii="Times" w:eastAsia="Times" w:hAnsi="Times" w:cs="Times"/>
          <w:sz w:val="24"/>
          <w:szCs w:val="24"/>
        </w:rPr>
        <w:t xml:space="preserve">.5. </w:t>
      </w:r>
      <w:r>
        <w:rPr>
          <w:rFonts w:eastAsia="Times New Roman"/>
          <w:sz w:val="24"/>
          <w:szCs w:val="24"/>
        </w:rPr>
        <w:t>Присоединяясь к Программе, Клиент выражает свое согласие на получение от Оператора на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 мобильный телефон и адрес электронной почты, указанные при присоединении к Программе, уведомлений, объявлений, сообщений, непосредственной связанных с функционированием Программы, а также объявлений и сообщений рекламного характера. Клиент сохраняет за собой право отказаться от получения информационных и рекламных уведомлений и сообщений одним из следующих способов:</w:t>
      </w:r>
    </w:p>
    <w:p w:rsidR="00595324" w:rsidRDefault="00832A73" w:rsidP="00FD20DD">
      <w:pPr>
        <w:spacing w:after="80" w:line="234" w:lineRule="auto"/>
        <w:ind w:left="7" w:right="80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письменное заявление об отказе, направленное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 w:rsidR="00503579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</w:p>
    <w:p w:rsidR="00595324" w:rsidRDefault="00595324" w:rsidP="00FD20DD">
      <w:pPr>
        <w:spacing w:after="80" w:line="2" w:lineRule="exact"/>
        <w:jc w:val="both"/>
        <w:rPr>
          <w:rFonts w:ascii="Times" w:eastAsia="Times" w:hAnsi="Times" w:cs="Times"/>
          <w:sz w:val="24"/>
          <w:szCs w:val="24"/>
        </w:rPr>
      </w:pPr>
    </w:p>
    <w:p w:rsidR="00595324" w:rsidRPr="00FD20DD" w:rsidRDefault="00832A73" w:rsidP="00FD20DD">
      <w:pPr>
        <w:numPr>
          <w:ilvl w:val="0"/>
          <w:numId w:val="25"/>
        </w:numPr>
        <w:tabs>
          <w:tab w:val="left" w:pos="147"/>
        </w:tabs>
        <w:spacing w:after="80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503579">
        <w:rPr>
          <w:rFonts w:eastAsia="Times New Roman"/>
          <w:sz w:val="24"/>
          <w:szCs w:val="24"/>
        </w:rPr>
        <w:t>позвонив по</w:t>
      </w:r>
      <w:r w:rsidR="00503579">
        <w:rPr>
          <w:rFonts w:eastAsia="Times New Roman"/>
          <w:sz w:val="24"/>
          <w:szCs w:val="24"/>
        </w:rPr>
        <w:t xml:space="preserve"> телефонному</w:t>
      </w:r>
      <w:r w:rsidRPr="00503579">
        <w:rPr>
          <w:rFonts w:eastAsia="Times New Roman"/>
          <w:sz w:val="24"/>
          <w:szCs w:val="24"/>
        </w:rPr>
        <w:t xml:space="preserve"> номеру</w:t>
      </w:r>
      <w:r w:rsidR="00503579" w:rsidRPr="00503579">
        <w:rPr>
          <w:rFonts w:eastAsia="Times New Roman"/>
          <w:sz w:val="24"/>
          <w:szCs w:val="24"/>
        </w:rPr>
        <w:t xml:space="preserve"> Оператора</w:t>
      </w:r>
      <w:r w:rsidR="00503579">
        <w:rPr>
          <w:rFonts w:eastAsia="Times New Roman"/>
          <w:sz w:val="24"/>
          <w:szCs w:val="24"/>
        </w:rPr>
        <w:t>.</w:t>
      </w:r>
    </w:p>
    <w:p w:rsidR="00595324" w:rsidRPr="00247EEE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832A73">
        <w:rPr>
          <w:rFonts w:eastAsia="Times New Roman"/>
          <w:b/>
          <w:bCs/>
          <w:sz w:val="32"/>
          <w:szCs w:val="32"/>
        </w:rPr>
        <w:t>Прочие положения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11.1. </w:t>
      </w:r>
      <w:r>
        <w:rPr>
          <w:rFonts w:eastAsia="Times New Roman"/>
          <w:sz w:val="24"/>
          <w:szCs w:val="24"/>
        </w:rPr>
        <w:t>Использование наименования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«СИМ»,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также прочих логотипов,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брендов и продуктов, описанных и выложенных на Сайте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а также в иных документах Программы не может производиться без письменного согласования с Оператором.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11.2. </w:t>
      </w:r>
      <w:r>
        <w:rPr>
          <w:rFonts w:eastAsia="Times New Roman"/>
          <w:sz w:val="24"/>
          <w:szCs w:val="24"/>
        </w:rPr>
        <w:t>Оператор оставляет за собой право производить модификации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(усовершенствования)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</w:rPr>
        <w:t>Про</w:t>
      </w:r>
      <w:r>
        <w:rPr>
          <w:rFonts w:eastAsia="Times New Roman"/>
          <w:sz w:val="24"/>
          <w:szCs w:val="24"/>
        </w:rPr>
        <w:t>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11.3. </w:t>
      </w:r>
      <w:r>
        <w:rPr>
          <w:rFonts w:eastAsia="Times New Roman"/>
          <w:sz w:val="24"/>
          <w:szCs w:val="24"/>
        </w:rPr>
        <w:t>Участник Программы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гарантирует,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все условия настоящего Договора ему ясны,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он принимает их, безусловно, и в полном объеме.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11.4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обязуется самостоятельно отслеживать внесение изменений и дополнений в Правила.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подтверждает свое согласие с новой редакцией правил, совершая действия, направленные на получение Привилегии, после вступления этих изменений в силу.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 устранения причин.</w:t>
      </w:r>
    </w:p>
    <w:p w:rsidR="00595324" w:rsidRPr="00247EEE" w:rsidRDefault="00832A73" w:rsidP="00FD20DD">
      <w:pPr>
        <w:spacing w:after="80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11.5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всем вопросам,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связанным с участием в Программе,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следует </w:t>
      </w:r>
      <w:r w:rsidRPr="00247EEE">
        <w:rPr>
          <w:rFonts w:eastAsia="Times New Roman"/>
          <w:sz w:val="24"/>
          <w:szCs w:val="24"/>
        </w:rPr>
        <w:t>обращаться по тел</w:t>
      </w:r>
      <w:r w:rsidR="00247EEE" w:rsidRPr="00247EEE">
        <w:rPr>
          <w:rFonts w:eastAsia="Times New Roman"/>
          <w:sz w:val="24"/>
          <w:szCs w:val="24"/>
        </w:rPr>
        <w:t>ефону</w:t>
      </w:r>
      <w:r w:rsidR="00247EEE">
        <w:rPr>
          <w:rFonts w:eastAsia="Times New Roman"/>
          <w:sz w:val="24"/>
          <w:szCs w:val="24"/>
        </w:rPr>
        <w:t>:</w:t>
      </w:r>
      <w:r w:rsidR="00247EEE" w:rsidRPr="00247EEE">
        <w:t xml:space="preserve"> </w:t>
      </w:r>
      <w:r w:rsidR="00247EEE" w:rsidRPr="00247EEE">
        <w:rPr>
          <w:snapToGrid w:val="0"/>
        </w:rPr>
        <w:t>+7</w:t>
      </w:r>
      <w:r w:rsidR="00617E28">
        <w:rPr>
          <w:snapToGrid w:val="0"/>
        </w:rPr>
        <w:t> (</w:t>
      </w:r>
      <w:r w:rsidR="00247EEE" w:rsidRPr="00247EEE">
        <w:rPr>
          <w:snapToGrid w:val="0"/>
        </w:rPr>
        <w:t>495</w:t>
      </w:r>
      <w:r w:rsidR="00617E28">
        <w:rPr>
          <w:rFonts w:eastAsia="Times New Roman"/>
          <w:sz w:val="24"/>
          <w:szCs w:val="24"/>
        </w:rPr>
        <w:t xml:space="preserve">) </w:t>
      </w:r>
      <w:r w:rsidR="009B7932">
        <w:rPr>
          <w:snapToGrid w:val="0"/>
        </w:rPr>
        <w:t>995-00-02</w:t>
      </w:r>
      <w:r w:rsidR="00247EEE" w:rsidRPr="00247EEE">
        <w:rPr>
          <w:snapToGrid w:val="0"/>
        </w:rPr>
        <w:t>.</w:t>
      </w:r>
      <w:r>
        <w:rPr>
          <w:rFonts w:eastAsia="Times New Roman"/>
          <w:sz w:val="24"/>
          <w:szCs w:val="24"/>
        </w:rPr>
        <w:t xml:space="preserve"> Ответы на вопросы Клиентов будут даны в день обращения.</w:t>
      </w:r>
      <w:r>
        <w:rPr>
          <w:sz w:val="20"/>
          <w:szCs w:val="20"/>
        </w:rPr>
        <w:t xml:space="preserve"> В </w:t>
      </w:r>
      <w:r>
        <w:rPr>
          <w:rFonts w:eastAsia="Times New Roman"/>
          <w:sz w:val="24"/>
          <w:szCs w:val="24"/>
        </w:rPr>
        <w:t>случае, когда ответ на вопрос требует проведения Оператором дополнительной проверки, срок может быть увеличен до 30 (тридцати) календарных дней.</w:t>
      </w:r>
    </w:p>
    <w:p w:rsidR="00595324" w:rsidRDefault="00595324" w:rsidP="00FD20DD">
      <w:pPr>
        <w:spacing w:after="80" w:line="200" w:lineRule="exact"/>
        <w:jc w:val="both"/>
        <w:rPr>
          <w:sz w:val="20"/>
          <w:szCs w:val="20"/>
        </w:rPr>
      </w:pPr>
    </w:p>
    <w:p w:rsidR="00595324" w:rsidRDefault="00595324" w:rsidP="00FD20DD">
      <w:pPr>
        <w:spacing w:after="80" w:line="325" w:lineRule="exact"/>
        <w:jc w:val="both"/>
        <w:rPr>
          <w:sz w:val="20"/>
          <w:szCs w:val="20"/>
        </w:rPr>
      </w:pPr>
    </w:p>
    <w:p w:rsidR="00595324" w:rsidRDefault="00832A73" w:rsidP="00AE5FE7">
      <w:pPr>
        <w:ind w:right="-46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>РЕКВИЗИТЫ ОПЕРАТОРА</w:t>
      </w:r>
    </w:p>
    <w:p w:rsidR="00C438A4" w:rsidRDefault="00C438A4" w:rsidP="00C438A4">
      <w:pPr>
        <w:widowControl w:val="0"/>
        <w:ind w:left="176" w:right="-7"/>
        <w:jc w:val="both"/>
        <w:rPr>
          <w:snapToGrid w:val="0"/>
        </w:rPr>
      </w:pPr>
      <w:r>
        <w:rPr>
          <w:snapToGrid w:val="0"/>
        </w:rPr>
        <w:t>ООО «</w:t>
      </w:r>
      <w:proofErr w:type="spellStart"/>
      <w:r>
        <w:rPr>
          <w:snapToGrid w:val="0"/>
        </w:rPr>
        <w:t>СИМцентр</w:t>
      </w:r>
      <w:proofErr w:type="spellEnd"/>
      <w:r>
        <w:rPr>
          <w:snapToGrid w:val="0"/>
        </w:rPr>
        <w:t>»</w:t>
      </w:r>
    </w:p>
    <w:p w:rsidR="00C438A4" w:rsidRPr="002118DF" w:rsidRDefault="00C438A4" w:rsidP="00C438A4">
      <w:pPr>
        <w:widowControl w:val="0"/>
        <w:ind w:left="176" w:right="-7"/>
        <w:jc w:val="both"/>
        <w:rPr>
          <w:b/>
        </w:rPr>
      </w:pPr>
      <w:r w:rsidRPr="002118DF">
        <w:rPr>
          <w:snapToGrid w:val="0"/>
        </w:rPr>
        <w:t xml:space="preserve">ИНН </w:t>
      </w:r>
      <w:r w:rsidR="00BD3605" w:rsidRPr="00BD3605">
        <w:t>7726501881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t>Юридический адрес</w:t>
      </w:r>
    </w:p>
    <w:p w:rsidR="00BD3605" w:rsidRDefault="00BD3605" w:rsidP="00C438A4">
      <w:pPr>
        <w:widowControl w:val="0"/>
        <w:ind w:left="176" w:right="-7"/>
        <w:jc w:val="both"/>
      </w:pPr>
      <w:r w:rsidRPr="00BD3605">
        <w:t>117105, г.</w:t>
      </w:r>
      <w:r>
        <w:t xml:space="preserve"> </w:t>
      </w:r>
      <w:r w:rsidRPr="00BD3605">
        <w:t>Москва</w:t>
      </w:r>
      <w:r>
        <w:t>,</w:t>
      </w:r>
      <w:r w:rsidRPr="00BD3605">
        <w:t xml:space="preserve"> Варшавское ш., д. 26, стр.11</w:t>
      </w:r>
    </w:p>
    <w:p w:rsidR="00C438A4" w:rsidRPr="002118DF" w:rsidRDefault="00C438A4" w:rsidP="00C438A4">
      <w:pPr>
        <w:widowControl w:val="0"/>
        <w:ind w:left="176" w:right="-7"/>
        <w:jc w:val="both"/>
      </w:pPr>
      <w:r w:rsidRPr="002118DF">
        <w:t>Фактический Адрес:</w:t>
      </w:r>
    </w:p>
    <w:p w:rsidR="00C438A4" w:rsidRPr="002118DF" w:rsidRDefault="00BD3605" w:rsidP="00C438A4">
      <w:pPr>
        <w:widowControl w:val="0"/>
        <w:ind w:left="176" w:right="-7"/>
        <w:jc w:val="both"/>
      </w:pPr>
      <w:r w:rsidRPr="00BD3605">
        <w:t>117105, г.</w:t>
      </w:r>
      <w:r>
        <w:t xml:space="preserve"> </w:t>
      </w:r>
      <w:r w:rsidRPr="00BD3605">
        <w:t>Москва</w:t>
      </w:r>
      <w:r>
        <w:t>,</w:t>
      </w:r>
      <w:r w:rsidRPr="00BD3605">
        <w:t xml:space="preserve"> Варшавское ш., д. 26, стр.11</w:t>
      </w:r>
    </w:p>
    <w:p w:rsidR="00C438A4" w:rsidRPr="002118DF" w:rsidRDefault="00C438A4" w:rsidP="00C438A4">
      <w:pPr>
        <w:widowControl w:val="0"/>
        <w:ind w:left="176" w:right="-7"/>
        <w:jc w:val="both"/>
      </w:pPr>
      <w:r w:rsidRPr="002118DF">
        <w:rPr>
          <w:snapToGrid w:val="0"/>
        </w:rPr>
        <w:t xml:space="preserve">р/с </w:t>
      </w:r>
      <w:r w:rsidR="002118DF" w:rsidRPr="002118DF">
        <w:rPr>
          <w:sz w:val="24"/>
          <w:szCs w:val="24"/>
        </w:rPr>
        <w:t>40702810600040000609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t xml:space="preserve">в </w:t>
      </w:r>
      <w:bookmarkStart w:id="2" w:name="IN_FUL_BANK"/>
      <w:r w:rsidR="00BD3605" w:rsidRPr="00BD3605">
        <w:t xml:space="preserve">"СДМ-БАНК" (ПАО) </w:t>
      </w:r>
      <w:bookmarkEnd w:id="2"/>
    </w:p>
    <w:p w:rsidR="00C438A4" w:rsidRPr="002118DF" w:rsidRDefault="00BD3605" w:rsidP="00C438A4">
      <w:pPr>
        <w:widowControl w:val="0"/>
        <w:ind w:left="176" w:right="-7"/>
        <w:jc w:val="both"/>
        <w:rPr>
          <w:snapToGrid w:val="0"/>
        </w:rPr>
      </w:pPr>
      <w:r>
        <w:rPr>
          <w:snapToGrid w:val="0"/>
        </w:rPr>
        <w:t xml:space="preserve">к/с </w:t>
      </w:r>
      <w:r w:rsidR="002118DF" w:rsidRPr="002118DF">
        <w:rPr>
          <w:sz w:val="24"/>
          <w:szCs w:val="24"/>
        </w:rPr>
        <w:t>30101810845250000685</w:t>
      </w:r>
    </w:p>
    <w:p w:rsidR="00C438A4" w:rsidRPr="002118DF" w:rsidRDefault="00BD3605" w:rsidP="00C438A4">
      <w:pPr>
        <w:widowControl w:val="0"/>
        <w:ind w:left="176" w:right="-7"/>
        <w:jc w:val="both"/>
      </w:pPr>
      <w:r>
        <w:rPr>
          <w:snapToGrid w:val="0"/>
        </w:rPr>
        <w:t xml:space="preserve">БИК </w:t>
      </w:r>
      <w:r w:rsidRPr="00D420E0">
        <w:rPr>
          <w:sz w:val="24"/>
          <w:szCs w:val="24"/>
        </w:rPr>
        <w:t>044</w:t>
      </w:r>
      <w:r w:rsidRPr="00BD3605">
        <w:rPr>
          <w:sz w:val="24"/>
          <w:szCs w:val="24"/>
        </w:rPr>
        <w:t>525</w:t>
      </w:r>
      <w:r w:rsidRPr="00D420E0">
        <w:rPr>
          <w:sz w:val="24"/>
          <w:szCs w:val="24"/>
        </w:rPr>
        <w:t>685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rPr>
          <w:snapToGrid w:val="0"/>
        </w:rPr>
        <w:t xml:space="preserve">КПП </w:t>
      </w:r>
      <w:r w:rsidR="00BD3605" w:rsidRPr="00BD3605">
        <w:t>772601001</w:t>
      </w:r>
    </w:p>
    <w:p w:rsidR="00C438A4" w:rsidRPr="0037071E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rPr>
          <w:snapToGrid w:val="0"/>
        </w:rPr>
        <w:t xml:space="preserve">ОКПО </w:t>
      </w:r>
      <w:r w:rsidR="00BD3605" w:rsidRPr="00BD3605">
        <w:t>72028576</w:t>
      </w:r>
    </w:p>
    <w:p w:rsidR="00C438A4" w:rsidRPr="00247EEE" w:rsidRDefault="00C438A4" w:rsidP="00AE5FE7">
      <w:pPr>
        <w:ind w:left="687"/>
        <w:jc w:val="both"/>
        <w:rPr>
          <w:snapToGrid w:val="0"/>
        </w:rPr>
      </w:pPr>
    </w:p>
    <w:p w:rsidR="00C438A4" w:rsidRPr="00247EEE" w:rsidRDefault="00247EEE" w:rsidP="00C438A4">
      <w:pPr>
        <w:jc w:val="both"/>
        <w:rPr>
          <w:snapToGrid w:val="0"/>
        </w:rPr>
      </w:pPr>
      <w:r w:rsidRPr="00247EEE">
        <w:rPr>
          <w:snapToGrid w:val="0"/>
        </w:rPr>
        <w:t>Т</w:t>
      </w:r>
      <w:r w:rsidR="00C438A4" w:rsidRPr="00247EEE">
        <w:rPr>
          <w:snapToGrid w:val="0"/>
        </w:rPr>
        <w:t>елефон</w:t>
      </w:r>
      <w:r w:rsidRPr="00247EEE">
        <w:rPr>
          <w:snapToGrid w:val="0"/>
        </w:rPr>
        <w:t xml:space="preserve"> +7</w:t>
      </w:r>
      <w:r w:rsidR="00617E28">
        <w:rPr>
          <w:snapToGrid w:val="0"/>
        </w:rPr>
        <w:t xml:space="preserve"> (</w:t>
      </w:r>
      <w:r w:rsidRPr="00247EEE">
        <w:rPr>
          <w:snapToGrid w:val="0"/>
        </w:rPr>
        <w:t>495</w:t>
      </w:r>
      <w:r w:rsidR="00617E28">
        <w:rPr>
          <w:snapToGrid w:val="0"/>
        </w:rPr>
        <w:t xml:space="preserve">) </w:t>
      </w:r>
      <w:r w:rsidR="009B7932">
        <w:rPr>
          <w:snapToGrid w:val="0"/>
        </w:rPr>
        <w:t>995-00-02</w:t>
      </w:r>
    </w:p>
    <w:p w:rsidR="00595324" w:rsidRPr="00832A73" w:rsidRDefault="00595324" w:rsidP="00AE5FE7">
      <w:pPr>
        <w:spacing w:line="200" w:lineRule="exact"/>
        <w:jc w:val="both"/>
        <w:rPr>
          <w:sz w:val="20"/>
          <w:szCs w:val="20"/>
          <w:highlight w:val="yellow"/>
        </w:rPr>
      </w:pPr>
    </w:p>
    <w:p w:rsidR="00FD20DD" w:rsidRDefault="00832A73" w:rsidP="00C438A4">
      <w:pPr>
        <w:jc w:val="both"/>
        <w:rPr>
          <w:rFonts w:eastAsia="Times New Roman"/>
          <w:bCs/>
          <w:sz w:val="24"/>
          <w:szCs w:val="24"/>
        </w:rPr>
      </w:pPr>
      <w:r w:rsidRPr="00C438A4">
        <w:rPr>
          <w:rFonts w:eastAsia="Times New Roman"/>
          <w:bCs/>
          <w:sz w:val="24"/>
          <w:szCs w:val="24"/>
        </w:rPr>
        <w:t xml:space="preserve">Генеральный Директор </w:t>
      </w:r>
    </w:p>
    <w:p w:rsidR="00595324" w:rsidRPr="00C438A4" w:rsidRDefault="00C438A4" w:rsidP="00C438A4">
      <w:pPr>
        <w:jc w:val="both"/>
        <w:rPr>
          <w:sz w:val="20"/>
          <w:szCs w:val="20"/>
        </w:rPr>
      </w:pPr>
      <w:r w:rsidRPr="00C438A4">
        <w:rPr>
          <w:rFonts w:eastAsia="Times New Roman"/>
          <w:bCs/>
          <w:sz w:val="24"/>
          <w:szCs w:val="24"/>
        </w:rPr>
        <w:t xml:space="preserve">Агакишиев Эльдар </w:t>
      </w:r>
      <w:proofErr w:type="spellStart"/>
      <w:r w:rsidRPr="00C438A4">
        <w:rPr>
          <w:rFonts w:eastAsia="Times New Roman"/>
          <w:bCs/>
          <w:sz w:val="24"/>
          <w:szCs w:val="24"/>
        </w:rPr>
        <w:t>Ариф-Оглы</w:t>
      </w:r>
      <w:proofErr w:type="spellEnd"/>
    </w:p>
    <w:sectPr w:rsidR="00595324" w:rsidRPr="00C438A4" w:rsidSect="00FD20DD">
      <w:pgSz w:w="11900" w:h="16838"/>
      <w:pgMar w:top="709" w:right="566" w:bottom="1276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5E5E93E2"/>
    <w:lvl w:ilvl="0" w:tplc="D6CCFA9E">
      <w:start w:val="3"/>
      <w:numFmt w:val="decimal"/>
      <w:lvlText w:val="%1."/>
      <w:lvlJc w:val="left"/>
    </w:lvl>
    <w:lvl w:ilvl="1" w:tplc="492EF320">
      <w:numFmt w:val="decimal"/>
      <w:lvlText w:val=""/>
      <w:lvlJc w:val="left"/>
    </w:lvl>
    <w:lvl w:ilvl="2" w:tplc="A894B42C">
      <w:numFmt w:val="decimal"/>
      <w:lvlText w:val=""/>
      <w:lvlJc w:val="left"/>
    </w:lvl>
    <w:lvl w:ilvl="3" w:tplc="753C02D0">
      <w:numFmt w:val="decimal"/>
      <w:lvlText w:val=""/>
      <w:lvlJc w:val="left"/>
    </w:lvl>
    <w:lvl w:ilvl="4" w:tplc="4644259A">
      <w:numFmt w:val="decimal"/>
      <w:lvlText w:val=""/>
      <w:lvlJc w:val="left"/>
    </w:lvl>
    <w:lvl w:ilvl="5" w:tplc="D36C751E">
      <w:numFmt w:val="decimal"/>
      <w:lvlText w:val=""/>
      <w:lvlJc w:val="left"/>
    </w:lvl>
    <w:lvl w:ilvl="6" w:tplc="631807F0">
      <w:numFmt w:val="decimal"/>
      <w:lvlText w:val=""/>
      <w:lvlJc w:val="left"/>
    </w:lvl>
    <w:lvl w:ilvl="7" w:tplc="F614FCCE">
      <w:numFmt w:val="decimal"/>
      <w:lvlText w:val=""/>
      <w:lvlJc w:val="left"/>
    </w:lvl>
    <w:lvl w:ilvl="8" w:tplc="FE7202D0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3231A8"/>
    <w:lvl w:ilvl="0" w:tplc="7D185F9A">
      <w:start w:val="10"/>
      <w:numFmt w:val="decimal"/>
      <w:lvlText w:val="%1."/>
      <w:lvlJc w:val="left"/>
    </w:lvl>
    <w:lvl w:ilvl="1" w:tplc="F83CC86A">
      <w:numFmt w:val="decimal"/>
      <w:lvlText w:val=""/>
      <w:lvlJc w:val="left"/>
    </w:lvl>
    <w:lvl w:ilvl="2" w:tplc="047A260E">
      <w:numFmt w:val="decimal"/>
      <w:lvlText w:val=""/>
      <w:lvlJc w:val="left"/>
    </w:lvl>
    <w:lvl w:ilvl="3" w:tplc="55308BAA">
      <w:numFmt w:val="decimal"/>
      <w:lvlText w:val=""/>
      <w:lvlJc w:val="left"/>
    </w:lvl>
    <w:lvl w:ilvl="4" w:tplc="7C346300">
      <w:numFmt w:val="decimal"/>
      <w:lvlText w:val=""/>
      <w:lvlJc w:val="left"/>
    </w:lvl>
    <w:lvl w:ilvl="5" w:tplc="75EEC0D8">
      <w:numFmt w:val="decimal"/>
      <w:lvlText w:val=""/>
      <w:lvlJc w:val="left"/>
    </w:lvl>
    <w:lvl w:ilvl="6" w:tplc="AA307242">
      <w:numFmt w:val="decimal"/>
      <w:lvlText w:val=""/>
      <w:lvlJc w:val="left"/>
    </w:lvl>
    <w:lvl w:ilvl="7" w:tplc="CA98E2A8">
      <w:numFmt w:val="decimal"/>
      <w:lvlText w:val=""/>
      <w:lvlJc w:val="left"/>
    </w:lvl>
    <w:lvl w:ilvl="8" w:tplc="FF82EBA8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59208ADA"/>
    <w:lvl w:ilvl="0" w:tplc="487C2A0C">
      <w:start w:val="1"/>
      <w:numFmt w:val="bullet"/>
      <w:lvlText w:val="и"/>
      <w:lvlJc w:val="left"/>
    </w:lvl>
    <w:lvl w:ilvl="1" w:tplc="97F2C19E">
      <w:numFmt w:val="decimal"/>
      <w:lvlText w:val=""/>
      <w:lvlJc w:val="left"/>
    </w:lvl>
    <w:lvl w:ilvl="2" w:tplc="51BABA44">
      <w:numFmt w:val="decimal"/>
      <w:lvlText w:val=""/>
      <w:lvlJc w:val="left"/>
    </w:lvl>
    <w:lvl w:ilvl="3" w:tplc="373EB71E">
      <w:numFmt w:val="decimal"/>
      <w:lvlText w:val=""/>
      <w:lvlJc w:val="left"/>
    </w:lvl>
    <w:lvl w:ilvl="4" w:tplc="A2AE7610">
      <w:numFmt w:val="decimal"/>
      <w:lvlText w:val=""/>
      <w:lvlJc w:val="left"/>
    </w:lvl>
    <w:lvl w:ilvl="5" w:tplc="C5F02A7A">
      <w:numFmt w:val="decimal"/>
      <w:lvlText w:val=""/>
      <w:lvlJc w:val="left"/>
    </w:lvl>
    <w:lvl w:ilvl="6" w:tplc="DE9EF116">
      <w:numFmt w:val="decimal"/>
      <w:lvlText w:val=""/>
      <w:lvlJc w:val="left"/>
    </w:lvl>
    <w:lvl w:ilvl="7" w:tplc="A3963834">
      <w:numFmt w:val="decimal"/>
      <w:lvlText w:val=""/>
      <w:lvlJc w:val="left"/>
    </w:lvl>
    <w:lvl w:ilvl="8" w:tplc="AA10951A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09DA373E"/>
    <w:lvl w:ilvl="0" w:tplc="C1A0AB86">
      <w:start w:val="12"/>
      <w:numFmt w:val="decimal"/>
      <w:lvlText w:val="%1."/>
      <w:lvlJc w:val="left"/>
    </w:lvl>
    <w:lvl w:ilvl="1" w:tplc="E27C6C18">
      <w:numFmt w:val="decimal"/>
      <w:lvlText w:val=""/>
      <w:lvlJc w:val="left"/>
    </w:lvl>
    <w:lvl w:ilvl="2" w:tplc="407C3E0C">
      <w:numFmt w:val="decimal"/>
      <w:lvlText w:val=""/>
      <w:lvlJc w:val="left"/>
    </w:lvl>
    <w:lvl w:ilvl="3" w:tplc="DD4E79D4">
      <w:numFmt w:val="decimal"/>
      <w:lvlText w:val=""/>
      <w:lvlJc w:val="left"/>
    </w:lvl>
    <w:lvl w:ilvl="4" w:tplc="33A4A092">
      <w:numFmt w:val="decimal"/>
      <w:lvlText w:val=""/>
      <w:lvlJc w:val="left"/>
    </w:lvl>
    <w:lvl w:ilvl="5" w:tplc="86C6FCD4">
      <w:numFmt w:val="decimal"/>
      <w:lvlText w:val=""/>
      <w:lvlJc w:val="left"/>
    </w:lvl>
    <w:lvl w:ilvl="6" w:tplc="14AA2158">
      <w:numFmt w:val="decimal"/>
      <w:lvlText w:val=""/>
      <w:lvlJc w:val="left"/>
    </w:lvl>
    <w:lvl w:ilvl="7" w:tplc="89F28B3C">
      <w:numFmt w:val="decimal"/>
      <w:lvlText w:val=""/>
      <w:lvlJc w:val="left"/>
    </w:lvl>
    <w:lvl w:ilvl="8" w:tplc="FD58DF1E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4FC25C1E"/>
    <w:lvl w:ilvl="0" w:tplc="74CE8D96">
      <w:start w:val="11"/>
      <w:numFmt w:val="decimal"/>
      <w:lvlText w:val="%1."/>
      <w:lvlJc w:val="left"/>
    </w:lvl>
    <w:lvl w:ilvl="1" w:tplc="3C96BCC6">
      <w:numFmt w:val="decimal"/>
      <w:lvlText w:val=""/>
      <w:lvlJc w:val="left"/>
    </w:lvl>
    <w:lvl w:ilvl="2" w:tplc="6B146F80">
      <w:numFmt w:val="decimal"/>
      <w:lvlText w:val=""/>
      <w:lvlJc w:val="left"/>
    </w:lvl>
    <w:lvl w:ilvl="3" w:tplc="184A27B2">
      <w:numFmt w:val="decimal"/>
      <w:lvlText w:val=""/>
      <w:lvlJc w:val="left"/>
    </w:lvl>
    <w:lvl w:ilvl="4" w:tplc="23EEE594">
      <w:numFmt w:val="decimal"/>
      <w:lvlText w:val=""/>
      <w:lvlJc w:val="left"/>
    </w:lvl>
    <w:lvl w:ilvl="5" w:tplc="FB34B7E2">
      <w:numFmt w:val="decimal"/>
      <w:lvlText w:val=""/>
      <w:lvlJc w:val="left"/>
    </w:lvl>
    <w:lvl w:ilvl="6" w:tplc="0B58A6E2">
      <w:numFmt w:val="decimal"/>
      <w:lvlText w:val=""/>
      <w:lvlJc w:val="left"/>
    </w:lvl>
    <w:lvl w:ilvl="7" w:tplc="DA64C44A">
      <w:numFmt w:val="decimal"/>
      <w:lvlText w:val=""/>
      <w:lvlJc w:val="left"/>
    </w:lvl>
    <w:lvl w:ilvl="8" w:tplc="CD466A9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506CEBE"/>
    <w:lvl w:ilvl="0" w:tplc="E20456C4">
      <w:start w:val="7"/>
      <w:numFmt w:val="decimal"/>
      <w:lvlText w:val="%1."/>
      <w:lvlJc w:val="left"/>
    </w:lvl>
    <w:lvl w:ilvl="1" w:tplc="2F1CD060">
      <w:numFmt w:val="decimal"/>
      <w:lvlText w:val=""/>
      <w:lvlJc w:val="left"/>
    </w:lvl>
    <w:lvl w:ilvl="2" w:tplc="8AF8F686">
      <w:numFmt w:val="decimal"/>
      <w:lvlText w:val=""/>
      <w:lvlJc w:val="left"/>
    </w:lvl>
    <w:lvl w:ilvl="3" w:tplc="0F545B4A">
      <w:numFmt w:val="decimal"/>
      <w:lvlText w:val=""/>
      <w:lvlJc w:val="left"/>
    </w:lvl>
    <w:lvl w:ilvl="4" w:tplc="9B5A71F2">
      <w:numFmt w:val="decimal"/>
      <w:lvlText w:val=""/>
      <w:lvlJc w:val="left"/>
    </w:lvl>
    <w:lvl w:ilvl="5" w:tplc="CD5CBB14">
      <w:numFmt w:val="decimal"/>
      <w:lvlText w:val=""/>
      <w:lvlJc w:val="left"/>
    </w:lvl>
    <w:lvl w:ilvl="6" w:tplc="8E246920">
      <w:numFmt w:val="decimal"/>
      <w:lvlText w:val=""/>
      <w:lvlJc w:val="left"/>
    </w:lvl>
    <w:lvl w:ilvl="7" w:tplc="71CE7422">
      <w:numFmt w:val="decimal"/>
      <w:lvlText w:val=""/>
      <w:lvlJc w:val="left"/>
    </w:lvl>
    <w:lvl w:ilvl="8" w:tplc="9E78F1E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A6E0EFA"/>
    <w:lvl w:ilvl="0" w:tplc="D4C07F08">
      <w:start w:val="1"/>
      <w:numFmt w:val="bullet"/>
      <w:lvlText w:val="-"/>
      <w:lvlJc w:val="left"/>
    </w:lvl>
    <w:lvl w:ilvl="1" w:tplc="E4A6551E">
      <w:numFmt w:val="decimal"/>
      <w:lvlText w:val=""/>
      <w:lvlJc w:val="left"/>
    </w:lvl>
    <w:lvl w:ilvl="2" w:tplc="DE726D48">
      <w:numFmt w:val="decimal"/>
      <w:lvlText w:val=""/>
      <w:lvlJc w:val="left"/>
    </w:lvl>
    <w:lvl w:ilvl="3" w:tplc="F352398C">
      <w:numFmt w:val="decimal"/>
      <w:lvlText w:val=""/>
      <w:lvlJc w:val="left"/>
    </w:lvl>
    <w:lvl w:ilvl="4" w:tplc="203CE4CA">
      <w:numFmt w:val="decimal"/>
      <w:lvlText w:val=""/>
      <w:lvlJc w:val="left"/>
    </w:lvl>
    <w:lvl w:ilvl="5" w:tplc="C5249E6C">
      <w:numFmt w:val="decimal"/>
      <w:lvlText w:val=""/>
      <w:lvlJc w:val="left"/>
    </w:lvl>
    <w:lvl w:ilvl="6" w:tplc="08FE67A0">
      <w:numFmt w:val="decimal"/>
      <w:lvlText w:val=""/>
      <w:lvlJc w:val="left"/>
    </w:lvl>
    <w:lvl w:ilvl="7" w:tplc="F30EE63A">
      <w:numFmt w:val="decimal"/>
      <w:lvlText w:val=""/>
      <w:lvlJc w:val="left"/>
    </w:lvl>
    <w:lvl w:ilvl="8" w:tplc="D8BC6496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F520569C"/>
    <w:lvl w:ilvl="0" w:tplc="FE1ABB6E">
      <w:start w:val="2"/>
      <w:numFmt w:val="decimal"/>
      <w:lvlText w:val="%1."/>
      <w:lvlJc w:val="left"/>
    </w:lvl>
    <w:lvl w:ilvl="1" w:tplc="F392E8B2">
      <w:numFmt w:val="decimal"/>
      <w:lvlText w:val=""/>
      <w:lvlJc w:val="left"/>
    </w:lvl>
    <w:lvl w:ilvl="2" w:tplc="B1BC0990">
      <w:numFmt w:val="decimal"/>
      <w:lvlText w:val=""/>
      <w:lvlJc w:val="left"/>
    </w:lvl>
    <w:lvl w:ilvl="3" w:tplc="25A47FCA">
      <w:numFmt w:val="decimal"/>
      <w:lvlText w:val=""/>
      <w:lvlJc w:val="left"/>
    </w:lvl>
    <w:lvl w:ilvl="4" w:tplc="D6367B4E">
      <w:numFmt w:val="decimal"/>
      <w:lvlText w:val=""/>
      <w:lvlJc w:val="left"/>
    </w:lvl>
    <w:lvl w:ilvl="5" w:tplc="04E8A530">
      <w:numFmt w:val="decimal"/>
      <w:lvlText w:val=""/>
      <w:lvlJc w:val="left"/>
    </w:lvl>
    <w:lvl w:ilvl="6" w:tplc="C24ED39E">
      <w:numFmt w:val="decimal"/>
      <w:lvlText w:val=""/>
      <w:lvlJc w:val="left"/>
    </w:lvl>
    <w:lvl w:ilvl="7" w:tplc="CAB64370">
      <w:numFmt w:val="decimal"/>
      <w:lvlText w:val=""/>
      <w:lvlJc w:val="left"/>
    </w:lvl>
    <w:lvl w:ilvl="8" w:tplc="7C8ED60C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2F66E884"/>
    <w:lvl w:ilvl="0" w:tplc="D7CC6440">
      <w:start w:val="1"/>
      <w:numFmt w:val="bullet"/>
      <w:lvlText w:val=""/>
      <w:lvlJc w:val="left"/>
    </w:lvl>
    <w:lvl w:ilvl="1" w:tplc="3F807B04">
      <w:numFmt w:val="decimal"/>
      <w:lvlText w:val=""/>
      <w:lvlJc w:val="left"/>
    </w:lvl>
    <w:lvl w:ilvl="2" w:tplc="E55EFBCE">
      <w:numFmt w:val="decimal"/>
      <w:lvlText w:val=""/>
      <w:lvlJc w:val="left"/>
    </w:lvl>
    <w:lvl w:ilvl="3" w:tplc="D7080C9E">
      <w:numFmt w:val="decimal"/>
      <w:lvlText w:val=""/>
      <w:lvlJc w:val="left"/>
    </w:lvl>
    <w:lvl w:ilvl="4" w:tplc="65E09E82">
      <w:numFmt w:val="decimal"/>
      <w:lvlText w:val=""/>
      <w:lvlJc w:val="left"/>
    </w:lvl>
    <w:lvl w:ilvl="5" w:tplc="4A982762">
      <w:numFmt w:val="decimal"/>
      <w:lvlText w:val=""/>
      <w:lvlJc w:val="left"/>
    </w:lvl>
    <w:lvl w:ilvl="6" w:tplc="4B0A48B6">
      <w:numFmt w:val="decimal"/>
      <w:lvlText w:val=""/>
      <w:lvlJc w:val="left"/>
    </w:lvl>
    <w:lvl w:ilvl="7" w:tplc="018E20D8">
      <w:numFmt w:val="decimal"/>
      <w:lvlText w:val=""/>
      <w:lvlJc w:val="left"/>
    </w:lvl>
    <w:lvl w:ilvl="8" w:tplc="735E4422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9640912"/>
    <w:lvl w:ilvl="0" w:tplc="39364CE0">
      <w:start w:val="1"/>
      <w:numFmt w:val="bullet"/>
      <w:lvlText w:val=""/>
      <w:lvlJc w:val="left"/>
    </w:lvl>
    <w:lvl w:ilvl="1" w:tplc="B97082EC">
      <w:numFmt w:val="decimal"/>
      <w:lvlText w:val=""/>
      <w:lvlJc w:val="left"/>
    </w:lvl>
    <w:lvl w:ilvl="2" w:tplc="0D9A4218">
      <w:numFmt w:val="decimal"/>
      <w:lvlText w:val=""/>
      <w:lvlJc w:val="left"/>
    </w:lvl>
    <w:lvl w:ilvl="3" w:tplc="EEDAA218">
      <w:numFmt w:val="decimal"/>
      <w:lvlText w:val=""/>
      <w:lvlJc w:val="left"/>
    </w:lvl>
    <w:lvl w:ilvl="4" w:tplc="14FE9D98">
      <w:numFmt w:val="decimal"/>
      <w:lvlText w:val=""/>
      <w:lvlJc w:val="left"/>
    </w:lvl>
    <w:lvl w:ilvl="5" w:tplc="69FECEE2">
      <w:numFmt w:val="decimal"/>
      <w:lvlText w:val=""/>
      <w:lvlJc w:val="left"/>
    </w:lvl>
    <w:lvl w:ilvl="6" w:tplc="409853BA">
      <w:numFmt w:val="decimal"/>
      <w:lvlText w:val=""/>
      <w:lvlJc w:val="left"/>
    </w:lvl>
    <w:lvl w:ilvl="7" w:tplc="7A3CF500">
      <w:numFmt w:val="decimal"/>
      <w:lvlText w:val=""/>
      <w:lvlJc w:val="left"/>
    </w:lvl>
    <w:lvl w:ilvl="8" w:tplc="BEEAB116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F58ED844"/>
    <w:lvl w:ilvl="0" w:tplc="5720D7C0">
      <w:start w:val="9"/>
      <w:numFmt w:val="decimal"/>
      <w:lvlText w:val="%1."/>
      <w:lvlJc w:val="left"/>
    </w:lvl>
    <w:lvl w:ilvl="1" w:tplc="755254BE">
      <w:numFmt w:val="decimal"/>
      <w:lvlText w:val=""/>
      <w:lvlJc w:val="left"/>
    </w:lvl>
    <w:lvl w:ilvl="2" w:tplc="88CC5C8A">
      <w:numFmt w:val="decimal"/>
      <w:lvlText w:val=""/>
      <w:lvlJc w:val="left"/>
    </w:lvl>
    <w:lvl w:ilvl="3" w:tplc="9B1AD480">
      <w:numFmt w:val="decimal"/>
      <w:lvlText w:val=""/>
      <w:lvlJc w:val="left"/>
    </w:lvl>
    <w:lvl w:ilvl="4" w:tplc="D352AE2E">
      <w:numFmt w:val="decimal"/>
      <w:lvlText w:val=""/>
      <w:lvlJc w:val="left"/>
    </w:lvl>
    <w:lvl w:ilvl="5" w:tplc="CB6EC11E">
      <w:numFmt w:val="decimal"/>
      <w:lvlText w:val=""/>
      <w:lvlJc w:val="left"/>
    </w:lvl>
    <w:lvl w:ilvl="6" w:tplc="2D543B6E">
      <w:numFmt w:val="decimal"/>
      <w:lvlText w:val=""/>
      <w:lvlJc w:val="left"/>
    </w:lvl>
    <w:lvl w:ilvl="7" w:tplc="632E5698">
      <w:numFmt w:val="decimal"/>
      <w:lvlText w:val=""/>
      <w:lvlJc w:val="left"/>
    </w:lvl>
    <w:lvl w:ilvl="8" w:tplc="55923A14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ED044850"/>
    <w:lvl w:ilvl="0" w:tplc="B3D8E5DA">
      <w:start w:val="1"/>
      <w:numFmt w:val="bullet"/>
      <w:lvlText w:val="ООО"/>
      <w:lvlJc w:val="left"/>
    </w:lvl>
    <w:lvl w:ilvl="1" w:tplc="6BFAAEFA">
      <w:numFmt w:val="decimal"/>
      <w:lvlText w:val=""/>
      <w:lvlJc w:val="left"/>
    </w:lvl>
    <w:lvl w:ilvl="2" w:tplc="25FEF5BE">
      <w:numFmt w:val="decimal"/>
      <w:lvlText w:val=""/>
      <w:lvlJc w:val="left"/>
    </w:lvl>
    <w:lvl w:ilvl="3" w:tplc="1CAE9F84">
      <w:numFmt w:val="decimal"/>
      <w:lvlText w:val=""/>
      <w:lvlJc w:val="left"/>
    </w:lvl>
    <w:lvl w:ilvl="4" w:tplc="3A94A03E">
      <w:numFmt w:val="decimal"/>
      <w:lvlText w:val=""/>
      <w:lvlJc w:val="left"/>
    </w:lvl>
    <w:lvl w:ilvl="5" w:tplc="E7C4F09A">
      <w:numFmt w:val="decimal"/>
      <w:lvlText w:val=""/>
      <w:lvlJc w:val="left"/>
    </w:lvl>
    <w:lvl w:ilvl="6" w:tplc="CA76AE56">
      <w:numFmt w:val="decimal"/>
      <w:lvlText w:val=""/>
      <w:lvlJc w:val="left"/>
    </w:lvl>
    <w:lvl w:ilvl="7" w:tplc="A51CA902">
      <w:numFmt w:val="decimal"/>
      <w:lvlText w:val=""/>
      <w:lvlJc w:val="left"/>
    </w:lvl>
    <w:lvl w:ilvl="8" w:tplc="5868294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20E2CCB6"/>
    <w:lvl w:ilvl="0" w:tplc="E31097C4">
      <w:start w:val="1"/>
      <w:numFmt w:val="bullet"/>
      <w:lvlText w:val="В"/>
      <w:lvlJc w:val="left"/>
    </w:lvl>
    <w:lvl w:ilvl="1" w:tplc="E09EB958">
      <w:numFmt w:val="decimal"/>
      <w:lvlText w:val=""/>
      <w:lvlJc w:val="left"/>
    </w:lvl>
    <w:lvl w:ilvl="2" w:tplc="123A7C42">
      <w:numFmt w:val="decimal"/>
      <w:lvlText w:val=""/>
      <w:lvlJc w:val="left"/>
    </w:lvl>
    <w:lvl w:ilvl="3" w:tplc="97D4488C">
      <w:numFmt w:val="decimal"/>
      <w:lvlText w:val=""/>
      <w:lvlJc w:val="left"/>
    </w:lvl>
    <w:lvl w:ilvl="4" w:tplc="6FBCF476">
      <w:numFmt w:val="decimal"/>
      <w:lvlText w:val=""/>
      <w:lvlJc w:val="left"/>
    </w:lvl>
    <w:lvl w:ilvl="5" w:tplc="F5BCB47A">
      <w:numFmt w:val="decimal"/>
      <w:lvlText w:val=""/>
      <w:lvlJc w:val="left"/>
    </w:lvl>
    <w:lvl w:ilvl="6" w:tplc="1A9C3FFE">
      <w:numFmt w:val="decimal"/>
      <w:lvlText w:val=""/>
      <w:lvlJc w:val="left"/>
    </w:lvl>
    <w:lvl w:ilvl="7" w:tplc="3D80C350">
      <w:numFmt w:val="decimal"/>
      <w:lvlText w:val=""/>
      <w:lvlJc w:val="left"/>
    </w:lvl>
    <w:lvl w:ilvl="8" w:tplc="695681C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6E4115E"/>
    <w:lvl w:ilvl="0" w:tplc="A430412C">
      <w:start w:val="1"/>
      <w:numFmt w:val="decimal"/>
      <w:lvlText w:val="%1."/>
      <w:lvlJc w:val="left"/>
    </w:lvl>
    <w:lvl w:ilvl="1" w:tplc="C9241910">
      <w:numFmt w:val="decimal"/>
      <w:lvlText w:val=""/>
      <w:lvlJc w:val="left"/>
    </w:lvl>
    <w:lvl w:ilvl="2" w:tplc="E1B0DE46">
      <w:numFmt w:val="decimal"/>
      <w:lvlText w:val=""/>
      <w:lvlJc w:val="left"/>
    </w:lvl>
    <w:lvl w:ilvl="3" w:tplc="E6D4DF16">
      <w:numFmt w:val="decimal"/>
      <w:lvlText w:val=""/>
      <w:lvlJc w:val="left"/>
    </w:lvl>
    <w:lvl w:ilvl="4" w:tplc="1152DB64">
      <w:numFmt w:val="decimal"/>
      <w:lvlText w:val=""/>
      <w:lvlJc w:val="left"/>
    </w:lvl>
    <w:lvl w:ilvl="5" w:tplc="1BBC547A">
      <w:numFmt w:val="decimal"/>
      <w:lvlText w:val=""/>
      <w:lvlJc w:val="left"/>
    </w:lvl>
    <w:lvl w:ilvl="6" w:tplc="35C8820E">
      <w:numFmt w:val="decimal"/>
      <w:lvlText w:val=""/>
      <w:lvlJc w:val="left"/>
    </w:lvl>
    <w:lvl w:ilvl="7" w:tplc="B9BE5664">
      <w:numFmt w:val="decimal"/>
      <w:lvlText w:val=""/>
      <w:lvlJc w:val="left"/>
    </w:lvl>
    <w:lvl w:ilvl="8" w:tplc="B2223040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255E0ACA"/>
    <w:lvl w:ilvl="0" w:tplc="51D4BCA2">
      <w:start w:val="1"/>
      <w:numFmt w:val="bullet"/>
      <w:lvlText w:val="В"/>
      <w:lvlJc w:val="left"/>
    </w:lvl>
    <w:lvl w:ilvl="1" w:tplc="1DC210E4">
      <w:numFmt w:val="decimal"/>
      <w:lvlText w:val=""/>
      <w:lvlJc w:val="left"/>
    </w:lvl>
    <w:lvl w:ilvl="2" w:tplc="49A25F3E">
      <w:numFmt w:val="decimal"/>
      <w:lvlText w:val=""/>
      <w:lvlJc w:val="left"/>
    </w:lvl>
    <w:lvl w:ilvl="3" w:tplc="36CC9DF2">
      <w:numFmt w:val="decimal"/>
      <w:lvlText w:val=""/>
      <w:lvlJc w:val="left"/>
    </w:lvl>
    <w:lvl w:ilvl="4" w:tplc="FCF62542">
      <w:numFmt w:val="decimal"/>
      <w:lvlText w:val=""/>
      <w:lvlJc w:val="left"/>
    </w:lvl>
    <w:lvl w:ilvl="5" w:tplc="C7DA9B98">
      <w:numFmt w:val="decimal"/>
      <w:lvlText w:val=""/>
      <w:lvlJc w:val="left"/>
    </w:lvl>
    <w:lvl w:ilvl="6" w:tplc="C66A5068">
      <w:numFmt w:val="decimal"/>
      <w:lvlText w:val=""/>
      <w:lvlJc w:val="left"/>
    </w:lvl>
    <w:lvl w:ilvl="7" w:tplc="1CEE47D8">
      <w:numFmt w:val="decimal"/>
      <w:lvlText w:val=""/>
      <w:lvlJc w:val="left"/>
    </w:lvl>
    <w:lvl w:ilvl="8" w:tplc="B732756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9064BF7A"/>
    <w:lvl w:ilvl="0" w:tplc="2CD2BCBE">
      <w:start w:val="1"/>
      <w:numFmt w:val="bullet"/>
      <w:lvlText w:val="-"/>
      <w:lvlJc w:val="left"/>
    </w:lvl>
    <w:lvl w:ilvl="1" w:tplc="6DC0C858">
      <w:numFmt w:val="decimal"/>
      <w:lvlText w:val=""/>
      <w:lvlJc w:val="left"/>
    </w:lvl>
    <w:lvl w:ilvl="2" w:tplc="6FF80988">
      <w:numFmt w:val="decimal"/>
      <w:lvlText w:val=""/>
      <w:lvlJc w:val="left"/>
    </w:lvl>
    <w:lvl w:ilvl="3" w:tplc="0A6AC2BA">
      <w:numFmt w:val="decimal"/>
      <w:lvlText w:val=""/>
      <w:lvlJc w:val="left"/>
    </w:lvl>
    <w:lvl w:ilvl="4" w:tplc="0AEEBE78">
      <w:numFmt w:val="decimal"/>
      <w:lvlText w:val=""/>
      <w:lvlJc w:val="left"/>
    </w:lvl>
    <w:lvl w:ilvl="5" w:tplc="8D02F640">
      <w:numFmt w:val="decimal"/>
      <w:lvlText w:val=""/>
      <w:lvlJc w:val="left"/>
    </w:lvl>
    <w:lvl w:ilvl="6" w:tplc="7C449CF8">
      <w:numFmt w:val="decimal"/>
      <w:lvlText w:val=""/>
      <w:lvlJc w:val="left"/>
    </w:lvl>
    <w:lvl w:ilvl="7" w:tplc="51B01E1C">
      <w:numFmt w:val="decimal"/>
      <w:lvlText w:val=""/>
      <w:lvlJc w:val="left"/>
    </w:lvl>
    <w:lvl w:ilvl="8" w:tplc="6D00FCF6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E20DE90"/>
    <w:lvl w:ilvl="0" w:tplc="F0BACC0E">
      <w:start w:val="1"/>
      <w:numFmt w:val="bullet"/>
      <w:lvlText w:val="*"/>
      <w:lvlJc w:val="left"/>
    </w:lvl>
    <w:lvl w:ilvl="1" w:tplc="E564C4C0">
      <w:numFmt w:val="decimal"/>
      <w:lvlText w:val=""/>
      <w:lvlJc w:val="left"/>
    </w:lvl>
    <w:lvl w:ilvl="2" w:tplc="8870C852">
      <w:numFmt w:val="decimal"/>
      <w:lvlText w:val=""/>
      <w:lvlJc w:val="left"/>
    </w:lvl>
    <w:lvl w:ilvl="3" w:tplc="69B49BF8">
      <w:numFmt w:val="decimal"/>
      <w:lvlText w:val=""/>
      <w:lvlJc w:val="left"/>
    </w:lvl>
    <w:lvl w:ilvl="4" w:tplc="1FFEC838">
      <w:numFmt w:val="decimal"/>
      <w:lvlText w:val=""/>
      <w:lvlJc w:val="left"/>
    </w:lvl>
    <w:lvl w:ilvl="5" w:tplc="A48ACE86">
      <w:numFmt w:val="decimal"/>
      <w:lvlText w:val=""/>
      <w:lvlJc w:val="left"/>
    </w:lvl>
    <w:lvl w:ilvl="6" w:tplc="600891A2">
      <w:numFmt w:val="decimal"/>
      <w:lvlText w:val=""/>
      <w:lvlJc w:val="left"/>
    </w:lvl>
    <w:lvl w:ilvl="7" w:tplc="68F0193A">
      <w:numFmt w:val="decimal"/>
      <w:lvlText w:val=""/>
      <w:lvlJc w:val="left"/>
    </w:lvl>
    <w:lvl w:ilvl="8" w:tplc="4F086C34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3D54529C"/>
    <w:lvl w:ilvl="0" w:tplc="955459A8">
      <w:start w:val="13"/>
      <w:numFmt w:val="decimal"/>
      <w:lvlText w:val="%1."/>
      <w:lvlJc w:val="left"/>
    </w:lvl>
    <w:lvl w:ilvl="1" w:tplc="E15294E2">
      <w:numFmt w:val="decimal"/>
      <w:lvlText w:val=""/>
      <w:lvlJc w:val="left"/>
    </w:lvl>
    <w:lvl w:ilvl="2" w:tplc="299A73D6">
      <w:numFmt w:val="decimal"/>
      <w:lvlText w:val=""/>
      <w:lvlJc w:val="left"/>
    </w:lvl>
    <w:lvl w:ilvl="3" w:tplc="7BCA6F64">
      <w:numFmt w:val="decimal"/>
      <w:lvlText w:val=""/>
      <w:lvlJc w:val="left"/>
    </w:lvl>
    <w:lvl w:ilvl="4" w:tplc="E9C6D00C">
      <w:numFmt w:val="decimal"/>
      <w:lvlText w:val=""/>
      <w:lvlJc w:val="left"/>
    </w:lvl>
    <w:lvl w:ilvl="5" w:tplc="F5242B5A">
      <w:numFmt w:val="decimal"/>
      <w:lvlText w:val=""/>
      <w:lvlJc w:val="left"/>
    </w:lvl>
    <w:lvl w:ilvl="6" w:tplc="92A40894">
      <w:numFmt w:val="decimal"/>
      <w:lvlText w:val=""/>
      <w:lvlJc w:val="left"/>
    </w:lvl>
    <w:lvl w:ilvl="7" w:tplc="7EA06038">
      <w:numFmt w:val="decimal"/>
      <w:lvlText w:val=""/>
      <w:lvlJc w:val="left"/>
    </w:lvl>
    <w:lvl w:ilvl="8" w:tplc="D57EE14C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0D4EC350"/>
    <w:lvl w:ilvl="0" w:tplc="57A26C7C">
      <w:start w:val="4"/>
      <w:numFmt w:val="decimal"/>
      <w:lvlText w:val="%1."/>
      <w:lvlJc w:val="left"/>
    </w:lvl>
    <w:lvl w:ilvl="1" w:tplc="44967E66">
      <w:numFmt w:val="decimal"/>
      <w:lvlText w:val=""/>
      <w:lvlJc w:val="left"/>
    </w:lvl>
    <w:lvl w:ilvl="2" w:tplc="A9468D60">
      <w:numFmt w:val="decimal"/>
      <w:lvlText w:val=""/>
      <w:lvlJc w:val="left"/>
    </w:lvl>
    <w:lvl w:ilvl="3" w:tplc="00588944">
      <w:numFmt w:val="decimal"/>
      <w:lvlText w:val=""/>
      <w:lvlJc w:val="left"/>
    </w:lvl>
    <w:lvl w:ilvl="4" w:tplc="7B8053BE">
      <w:numFmt w:val="decimal"/>
      <w:lvlText w:val=""/>
      <w:lvlJc w:val="left"/>
    </w:lvl>
    <w:lvl w:ilvl="5" w:tplc="2A5A2850">
      <w:numFmt w:val="decimal"/>
      <w:lvlText w:val=""/>
      <w:lvlJc w:val="left"/>
    </w:lvl>
    <w:lvl w:ilvl="6" w:tplc="07C21114">
      <w:numFmt w:val="decimal"/>
      <w:lvlText w:val=""/>
      <w:lvlJc w:val="left"/>
    </w:lvl>
    <w:lvl w:ilvl="7" w:tplc="A15E18B0">
      <w:numFmt w:val="decimal"/>
      <w:lvlText w:val=""/>
      <w:lvlJc w:val="left"/>
    </w:lvl>
    <w:lvl w:ilvl="8" w:tplc="6CB24EE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AE8CBC4"/>
    <w:lvl w:ilvl="0" w:tplc="A6E4265C">
      <w:start w:val="6"/>
      <w:numFmt w:val="decimal"/>
      <w:lvlText w:val="%1."/>
      <w:lvlJc w:val="left"/>
    </w:lvl>
    <w:lvl w:ilvl="1" w:tplc="01AC5B74">
      <w:numFmt w:val="decimal"/>
      <w:lvlText w:val=""/>
      <w:lvlJc w:val="left"/>
    </w:lvl>
    <w:lvl w:ilvl="2" w:tplc="D1962590">
      <w:numFmt w:val="decimal"/>
      <w:lvlText w:val=""/>
      <w:lvlJc w:val="left"/>
    </w:lvl>
    <w:lvl w:ilvl="3" w:tplc="5E463CC2">
      <w:numFmt w:val="decimal"/>
      <w:lvlText w:val=""/>
      <w:lvlJc w:val="left"/>
    </w:lvl>
    <w:lvl w:ilvl="4" w:tplc="6A1409AE">
      <w:numFmt w:val="decimal"/>
      <w:lvlText w:val=""/>
      <w:lvlJc w:val="left"/>
    </w:lvl>
    <w:lvl w:ilvl="5" w:tplc="A8A8B2BE">
      <w:numFmt w:val="decimal"/>
      <w:lvlText w:val=""/>
      <w:lvlJc w:val="left"/>
    </w:lvl>
    <w:lvl w:ilvl="6" w:tplc="D19E2AF6">
      <w:numFmt w:val="decimal"/>
      <w:lvlText w:val=""/>
      <w:lvlJc w:val="left"/>
    </w:lvl>
    <w:lvl w:ilvl="7" w:tplc="9C96B9AA">
      <w:numFmt w:val="decimal"/>
      <w:lvlText w:val=""/>
      <w:lvlJc w:val="left"/>
    </w:lvl>
    <w:lvl w:ilvl="8" w:tplc="2A94CD2A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A486451E"/>
    <w:lvl w:ilvl="0" w:tplc="F7AE7236">
      <w:start w:val="1"/>
      <w:numFmt w:val="bullet"/>
      <w:lvlText w:val="-"/>
      <w:lvlJc w:val="left"/>
    </w:lvl>
    <w:lvl w:ilvl="1" w:tplc="FDA0AFEC">
      <w:numFmt w:val="decimal"/>
      <w:lvlText w:val=""/>
      <w:lvlJc w:val="left"/>
    </w:lvl>
    <w:lvl w:ilvl="2" w:tplc="74D6A626">
      <w:numFmt w:val="decimal"/>
      <w:lvlText w:val=""/>
      <w:lvlJc w:val="left"/>
    </w:lvl>
    <w:lvl w:ilvl="3" w:tplc="A636F0BE">
      <w:numFmt w:val="decimal"/>
      <w:lvlText w:val=""/>
      <w:lvlJc w:val="left"/>
    </w:lvl>
    <w:lvl w:ilvl="4" w:tplc="66B8F7F8">
      <w:numFmt w:val="decimal"/>
      <w:lvlText w:val=""/>
      <w:lvlJc w:val="left"/>
    </w:lvl>
    <w:lvl w:ilvl="5" w:tplc="8DEC065C">
      <w:numFmt w:val="decimal"/>
      <w:lvlText w:val=""/>
      <w:lvlJc w:val="left"/>
    </w:lvl>
    <w:lvl w:ilvl="6" w:tplc="3D1CCB78">
      <w:numFmt w:val="decimal"/>
      <w:lvlText w:val=""/>
      <w:lvlJc w:val="left"/>
    </w:lvl>
    <w:lvl w:ilvl="7" w:tplc="68FCFF9A">
      <w:numFmt w:val="decimal"/>
      <w:lvlText w:val=""/>
      <w:lvlJc w:val="left"/>
    </w:lvl>
    <w:lvl w:ilvl="8" w:tplc="3F142B84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EF65F26"/>
    <w:lvl w:ilvl="0" w:tplc="B808890A">
      <w:start w:val="1"/>
      <w:numFmt w:val="bullet"/>
      <w:lvlText w:val="-"/>
      <w:lvlJc w:val="left"/>
    </w:lvl>
    <w:lvl w:ilvl="1" w:tplc="EB3E5500">
      <w:numFmt w:val="decimal"/>
      <w:lvlText w:val=""/>
      <w:lvlJc w:val="left"/>
    </w:lvl>
    <w:lvl w:ilvl="2" w:tplc="7062EC10">
      <w:numFmt w:val="decimal"/>
      <w:lvlText w:val=""/>
      <w:lvlJc w:val="left"/>
    </w:lvl>
    <w:lvl w:ilvl="3" w:tplc="A44A49E4">
      <w:numFmt w:val="decimal"/>
      <w:lvlText w:val=""/>
      <w:lvlJc w:val="left"/>
    </w:lvl>
    <w:lvl w:ilvl="4" w:tplc="198EE230">
      <w:numFmt w:val="decimal"/>
      <w:lvlText w:val=""/>
      <w:lvlJc w:val="left"/>
    </w:lvl>
    <w:lvl w:ilvl="5" w:tplc="E6FAB5DC">
      <w:numFmt w:val="decimal"/>
      <w:lvlText w:val=""/>
      <w:lvlJc w:val="left"/>
    </w:lvl>
    <w:lvl w:ilvl="6" w:tplc="4738A7F0">
      <w:numFmt w:val="decimal"/>
      <w:lvlText w:val=""/>
      <w:lvlJc w:val="left"/>
    </w:lvl>
    <w:lvl w:ilvl="7" w:tplc="404E6F74">
      <w:numFmt w:val="decimal"/>
      <w:lvlText w:val=""/>
      <w:lvlJc w:val="left"/>
    </w:lvl>
    <w:lvl w:ilvl="8" w:tplc="2A0C64E4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D26D0FE"/>
    <w:lvl w:ilvl="0" w:tplc="22DCB26C">
      <w:start w:val="1"/>
      <w:numFmt w:val="bullet"/>
      <w:lvlText w:val="В"/>
      <w:lvlJc w:val="left"/>
    </w:lvl>
    <w:lvl w:ilvl="1" w:tplc="4BEE6E0C">
      <w:numFmt w:val="decimal"/>
      <w:lvlText w:val=""/>
      <w:lvlJc w:val="left"/>
    </w:lvl>
    <w:lvl w:ilvl="2" w:tplc="640E0A40">
      <w:numFmt w:val="decimal"/>
      <w:lvlText w:val=""/>
      <w:lvlJc w:val="left"/>
    </w:lvl>
    <w:lvl w:ilvl="3" w:tplc="BCFA3540">
      <w:numFmt w:val="decimal"/>
      <w:lvlText w:val=""/>
      <w:lvlJc w:val="left"/>
    </w:lvl>
    <w:lvl w:ilvl="4" w:tplc="3F8C305E">
      <w:numFmt w:val="decimal"/>
      <w:lvlText w:val=""/>
      <w:lvlJc w:val="left"/>
    </w:lvl>
    <w:lvl w:ilvl="5" w:tplc="0972D61E">
      <w:numFmt w:val="decimal"/>
      <w:lvlText w:val=""/>
      <w:lvlJc w:val="left"/>
    </w:lvl>
    <w:lvl w:ilvl="6" w:tplc="B5282DD0">
      <w:numFmt w:val="decimal"/>
      <w:lvlText w:val=""/>
      <w:lvlJc w:val="left"/>
    </w:lvl>
    <w:lvl w:ilvl="7" w:tplc="F3E8C33E">
      <w:numFmt w:val="decimal"/>
      <w:lvlText w:val=""/>
      <w:lvlJc w:val="left"/>
    </w:lvl>
    <w:lvl w:ilvl="8" w:tplc="A06A9716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20EEC89A"/>
    <w:lvl w:ilvl="0" w:tplc="4AE0FCD8">
      <w:start w:val="1"/>
      <w:numFmt w:val="bullet"/>
      <w:lvlText w:val="-"/>
      <w:lvlJc w:val="left"/>
    </w:lvl>
    <w:lvl w:ilvl="1" w:tplc="7A604104">
      <w:numFmt w:val="decimal"/>
      <w:lvlText w:val=""/>
      <w:lvlJc w:val="left"/>
    </w:lvl>
    <w:lvl w:ilvl="2" w:tplc="C1D0F638">
      <w:numFmt w:val="decimal"/>
      <w:lvlText w:val=""/>
      <w:lvlJc w:val="left"/>
    </w:lvl>
    <w:lvl w:ilvl="3" w:tplc="460A6D74">
      <w:numFmt w:val="decimal"/>
      <w:lvlText w:val=""/>
      <w:lvlJc w:val="left"/>
    </w:lvl>
    <w:lvl w:ilvl="4" w:tplc="7D8A92A2">
      <w:numFmt w:val="decimal"/>
      <w:lvlText w:val=""/>
      <w:lvlJc w:val="left"/>
    </w:lvl>
    <w:lvl w:ilvl="5" w:tplc="DBD4D200">
      <w:numFmt w:val="decimal"/>
      <w:lvlText w:val=""/>
      <w:lvlJc w:val="left"/>
    </w:lvl>
    <w:lvl w:ilvl="6" w:tplc="FF424C84">
      <w:numFmt w:val="decimal"/>
      <w:lvlText w:val=""/>
      <w:lvlJc w:val="left"/>
    </w:lvl>
    <w:lvl w:ilvl="7" w:tplc="C7082372">
      <w:numFmt w:val="decimal"/>
      <w:lvlText w:val=""/>
      <w:lvlJc w:val="left"/>
    </w:lvl>
    <w:lvl w:ilvl="8" w:tplc="2CC85FAE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82383B22"/>
    <w:lvl w:ilvl="0" w:tplc="0ACEF1A4">
      <w:start w:val="1"/>
      <w:numFmt w:val="bullet"/>
      <w:lvlText w:val="**"/>
      <w:lvlJc w:val="left"/>
    </w:lvl>
    <w:lvl w:ilvl="1" w:tplc="DA0E000C">
      <w:numFmt w:val="decimal"/>
      <w:lvlText w:val=""/>
      <w:lvlJc w:val="left"/>
    </w:lvl>
    <w:lvl w:ilvl="2" w:tplc="3606DFF6">
      <w:numFmt w:val="decimal"/>
      <w:lvlText w:val=""/>
      <w:lvlJc w:val="left"/>
    </w:lvl>
    <w:lvl w:ilvl="3" w:tplc="8568489E">
      <w:numFmt w:val="decimal"/>
      <w:lvlText w:val=""/>
      <w:lvlJc w:val="left"/>
    </w:lvl>
    <w:lvl w:ilvl="4" w:tplc="44B67968">
      <w:numFmt w:val="decimal"/>
      <w:lvlText w:val=""/>
      <w:lvlJc w:val="left"/>
    </w:lvl>
    <w:lvl w:ilvl="5" w:tplc="043832CE">
      <w:numFmt w:val="decimal"/>
      <w:lvlText w:val=""/>
      <w:lvlJc w:val="left"/>
    </w:lvl>
    <w:lvl w:ilvl="6" w:tplc="6A606FA0">
      <w:numFmt w:val="decimal"/>
      <w:lvlText w:val=""/>
      <w:lvlJc w:val="left"/>
    </w:lvl>
    <w:lvl w:ilvl="7" w:tplc="DAA450FE">
      <w:numFmt w:val="decimal"/>
      <w:lvlText w:val=""/>
      <w:lvlJc w:val="left"/>
    </w:lvl>
    <w:lvl w:ilvl="8" w:tplc="B8BA3336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E85834AC"/>
    <w:lvl w:ilvl="0" w:tplc="309AEB20">
      <w:start w:val="14"/>
      <w:numFmt w:val="decimal"/>
      <w:lvlText w:val="%1."/>
      <w:lvlJc w:val="left"/>
    </w:lvl>
    <w:lvl w:ilvl="1" w:tplc="C96A9E82">
      <w:numFmt w:val="decimal"/>
      <w:lvlText w:val=""/>
      <w:lvlJc w:val="left"/>
    </w:lvl>
    <w:lvl w:ilvl="2" w:tplc="475E6A84">
      <w:numFmt w:val="decimal"/>
      <w:lvlText w:val=""/>
      <w:lvlJc w:val="left"/>
    </w:lvl>
    <w:lvl w:ilvl="3" w:tplc="CA6C5006">
      <w:numFmt w:val="decimal"/>
      <w:lvlText w:val=""/>
      <w:lvlJc w:val="left"/>
    </w:lvl>
    <w:lvl w:ilvl="4" w:tplc="725CCB20">
      <w:numFmt w:val="decimal"/>
      <w:lvlText w:val=""/>
      <w:lvlJc w:val="left"/>
    </w:lvl>
    <w:lvl w:ilvl="5" w:tplc="16343EB4">
      <w:numFmt w:val="decimal"/>
      <w:lvlText w:val=""/>
      <w:lvlJc w:val="left"/>
    </w:lvl>
    <w:lvl w:ilvl="6" w:tplc="EA684ED0">
      <w:numFmt w:val="decimal"/>
      <w:lvlText w:val=""/>
      <w:lvlJc w:val="left"/>
    </w:lvl>
    <w:lvl w:ilvl="7" w:tplc="FE547FC4">
      <w:numFmt w:val="decimal"/>
      <w:lvlText w:val=""/>
      <w:lvlJc w:val="left"/>
    </w:lvl>
    <w:lvl w:ilvl="8" w:tplc="E0F248C2">
      <w:numFmt w:val="decimal"/>
      <w:lvlText w:val=""/>
      <w:lvlJc w:val="left"/>
    </w:lvl>
  </w:abstractNum>
  <w:abstractNum w:abstractNumId="26" w15:restartNumberingAfterBreak="0">
    <w:nsid w:val="00007FF5"/>
    <w:multiLevelType w:val="hybridMultilevel"/>
    <w:tmpl w:val="BCD496DC"/>
    <w:lvl w:ilvl="0" w:tplc="00C6E97A">
      <w:start w:val="1"/>
      <w:numFmt w:val="bullet"/>
      <w:lvlText w:val="В"/>
      <w:lvlJc w:val="left"/>
    </w:lvl>
    <w:lvl w:ilvl="1" w:tplc="9E049D9C">
      <w:numFmt w:val="decimal"/>
      <w:lvlText w:val=""/>
      <w:lvlJc w:val="left"/>
    </w:lvl>
    <w:lvl w:ilvl="2" w:tplc="139EEEF4">
      <w:numFmt w:val="decimal"/>
      <w:lvlText w:val=""/>
      <w:lvlJc w:val="left"/>
    </w:lvl>
    <w:lvl w:ilvl="3" w:tplc="A502E8AC">
      <w:numFmt w:val="decimal"/>
      <w:lvlText w:val=""/>
      <w:lvlJc w:val="left"/>
    </w:lvl>
    <w:lvl w:ilvl="4" w:tplc="A2A057D0">
      <w:numFmt w:val="decimal"/>
      <w:lvlText w:val=""/>
      <w:lvlJc w:val="left"/>
    </w:lvl>
    <w:lvl w:ilvl="5" w:tplc="57C21998">
      <w:numFmt w:val="decimal"/>
      <w:lvlText w:val=""/>
      <w:lvlJc w:val="left"/>
    </w:lvl>
    <w:lvl w:ilvl="6" w:tplc="58B0EDCA">
      <w:numFmt w:val="decimal"/>
      <w:lvlText w:val=""/>
      <w:lvlJc w:val="left"/>
    </w:lvl>
    <w:lvl w:ilvl="7" w:tplc="1E1EABBA">
      <w:numFmt w:val="decimal"/>
      <w:lvlText w:val=""/>
      <w:lvlJc w:val="left"/>
    </w:lvl>
    <w:lvl w:ilvl="8" w:tplc="A7F257EE">
      <w:numFmt w:val="decimal"/>
      <w:lvlText w:val=""/>
      <w:lvlJc w:val="left"/>
    </w:lvl>
  </w:abstractNum>
  <w:abstractNum w:abstractNumId="27" w15:restartNumberingAfterBreak="0">
    <w:nsid w:val="20650D67"/>
    <w:multiLevelType w:val="multilevel"/>
    <w:tmpl w:val="C8AE3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492375F"/>
    <w:multiLevelType w:val="hybridMultilevel"/>
    <w:tmpl w:val="7EB6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E1C1C"/>
    <w:multiLevelType w:val="multilevel"/>
    <w:tmpl w:val="07021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83A4B32"/>
    <w:multiLevelType w:val="multilevel"/>
    <w:tmpl w:val="18D63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A435814"/>
    <w:multiLevelType w:val="hybridMultilevel"/>
    <w:tmpl w:val="803CFF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C4AE4"/>
    <w:multiLevelType w:val="hybridMultilevel"/>
    <w:tmpl w:val="12F460BE"/>
    <w:lvl w:ilvl="0" w:tplc="E3F82170">
      <w:start w:val="1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266D11"/>
    <w:multiLevelType w:val="multilevel"/>
    <w:tmpl w:val="C4266A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4F5CFE"/>
    <w:multiLevelType w:val="multilevel"/>
    <w:tmpl w:val="9AF40990"/>
    <w:lvl w:ilvl="0">
      <w:start w:val="6"/>
      <w:numFmt w:val="decimal"/>
      <w:lvlText w:val="%1."/>
      <w:lvlJc w:val="left"/>
      <w:pPr>
        <w:ind w:left="480" w:hanging="480"/>
      </w:pPr>
      <w:rPr>
        <w:rFonts w:ascii="Times" w:eastAsia="Times" w:hAnsi="Times" w:cs="Times" w:hint="default"/>
        <w:b/>
        <w:sz w:val="32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Times" w:eastAsia="Times" w:hAnsi="Times" w:cs="Times" w:hint="default"/>
        <w:b/>
        <w:sz w:val="32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ascii="Times" w:eastAsia="Times" w:hAnsi="Times" w:cs="Times" w:hint="default"/>
        <w:b/>
        <w:sz w:val="32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ascii="Times" w:eastAsia="Times" w:hAnsi="Times" w:cs="Times" w:hint="default"/>
        <w:b/>
        <w:sz w:val="32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ascii="Times" w:eastAsia="Times" w:hAnsi="Times" w:cs="Times" w:hint="default"/>
        <w:b/>
        <w:sz w:val="32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ascii="Times" w:eastAsia="Times" w:hAnsi="Times" w:cs="Times" w:hint="default"/>
        <w:b/>
        <w:sz w:val="32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ascii="Times" w:eastAsia="Times" w:hAnsi="Times" w:cs="Times"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ascii="Times" w:eastAsia="Times" w:hAnsi="Times" w:cs="Times"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ascii="Times" w:eastAsia="Times" w:hAnsi="Times" w:cs="Times" w:hint="default"/>
        <w:b/>
        <w:sz w:val="32"/>
      </w:rPr>
    </w:lvl>
  </w:abstractNum>
  <w:abstractNum w:abstractNumId="35" w15:restartNumberingAfterBreak="0">
    <w:nsid w:val="51E627AF"/>
    <w:multiLevelType w:val="multilevel"/>
    <w:tmpl w:val="3ACE4F4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ACE38B0"/>
    <w:multiLevelType w:val="multilevel"/>
    <w:tmpl w:val="FEEC562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8"/>
  </w:num>
  <w:num w:numId="29">
    <w:abstractNumId w:val="32"/>
  </w:num>
  <w:num w:numId="30">
    <w:abstractNumId w:val="31"/>
  </w:num>
  <w:num w:numId="31">
    <w:abstractNumId w:val="30"/>
  </w:num>
  <w:num w:numId="32">
    <w:abstractNumId w:val="27"/>
  </w:num>
  <w:num w:numId="33">
    <w:abstractNumId w:val="34"/>
  </w:num>
  <w:num w:numId="34">
    <w:abstractNumId w:val="33"/>
  </w:num>
  <w:num w:numId="35">
    <w:abstractNumId w:val="36"/>
  </w:num>
  <w:num w:numId="36">
    <w:abstractNumId w:val="35"/>
  </w:num>
  <w:num w:numId="37">
    <w:abstractNumId w:val="2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Юсов Алексей Александрович">
    <w15:presenceInfo w15:providerId="AD" w15:userId="S-1-5-21-3335683684-3506283368-362634282-32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24"/>
    <w:rsid w:val="00002BAF"/>
    <w:rsid w:val="00023846"/>
    <w:rsid w:val="00063087"/>
    <w:rsid w:val="000A4996"/>
    <w:rsid w:val="0014041A"/>
    <w:rsid w:val="001F604F"/>
    <w:rsid w:val="002118DF"/>
    <w:rsid w:val="00247EEE"/>
    <w:rsid w:val="002F1DD9"/>
    <w:rsid w:val="003837CC"/>
    <w:rsid w:val="003D20EE"/>
    <w:rsid w:val="003D3BBE"/>
    <w:rsid w:val="004B6DF9"/>
    <w:rsid w:val="00503579"/>
    <w:rsid w:val="00595324"/>
    <w:rsid w:val="00607523"/>
    <w:rsid w:val="00617E28"/>
    <w:rsid w:val="006C15F0"/>
    <w:rsid w:val="006F327C"/>
    <w:rsid w:val="00720032"/>
    <w:rsid w:val="00766A15"/>
    <w:rsid w:val="0077657B"/>
    <w:rsid w:val="0079435A"/>
    <w:rsid w:val="007B362F"/>
    <w:rsid w:val="00832A73"/>
    <w:rsid w:val="0084173D"/>
    <w:rsid w:val="008635C6"/>
    <w:rsid w:val="00881B22"/>
    <w:rsid w:val="008D73FE"/>
    <w:rsid w:val="0094364F"/>
    <w:rsid w:val="009727A5"/>
    <w:rsid w:val="009B7932"/>
    <w:rsid w:val="00AA1CB7"/>
    <w:rsid w:val="00AE5FE7"/>
    <w:rsid w:val="00B63E36"/>
    <w:rsid w:val="00B94A63"/>
    <w:rsid w:val="00BB5903"/>
    <w:rsid w:val="00BD3605"/>
    <w:rsid w:val="00C438A4"/>
    <w:rsid w:val="00CA2E8A"/>
    <w:rsid w:val="00CC0BE1"/>
    <w:rsid w:val="00E052A4"/>
    <w:rsid w:val="00F505D1"/>
    <w:rsid w:val="00F6026E"/>
    <w:rsid w:val="00FB3754"/>
    <w:rsid w:val="00FD20DD"/>
    <w:rsid w:val="00FE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3E270-A77D-4996-94DA-0DAAE734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026E"/>
    <w:pPr>
      <w:ind w:left="720"/>
      <w:contextualSpacing/>
    </w:pPr>
  </w:style>
  <w:style w:type="character" w:styleId="a6">
    <w:name w:val="Strong"/>
    <w:basedOn w:val="a0"/>
    <w:uiPriority w:val="22"/>
    <w:qFormat/>
    <w:rsid w:val="004B6D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2593</Words>
  <Characters>14785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Юсов Алексей Александрович</cp:lastModifiedBy>
  <cp:revision>9</cp:revision>
  <dcterms:created xsi:type="dcterms:W3CDTF">2023-07-26T15:07:00Z</dcterms:created>
  <dcterms:modified xsi:type="dcterms:W3CDTF">2023-08-08T08:32:00Z</dcterms:modified>
</cp:coreProperties>
</file>